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DDC" w:rsidRDefault="00057FEA" w:rsidP="00721A3B">
      <w:pPr>
        <w:autoSpaceDE w:val="0"/>
        <w:autoSpaceDN w:val="0"/>
        <w:adjustRightInd w:val="0"/>
        <w:spacing w:afterLines="50"/>
        <w:ind w:leftChars="2500" w:left="5250" w:rightChars="495" w:right="1039" w:firstLineChars="400" w:firstLine="840"/>
        <w:rPr>
          <w:rFonts w:ascii="方正小标宋简体" w:eastAsia="方正小标宋简体" w:hAnsi="方正小标宋简体" w:cs="方正小标宋简体"/>
          <w:bCs/>
          <w:kern w:val="0"/>
          <w:sz w:val="48"/>
          <w:szCs w:val="48"/>
        </w:rPr>
      </w:pPr>
      <w:r>
        <w:rPr>
          <w:noProof/>
        </w:rPr>
        <w:drawing>
          <wp:inline distT="0" distB="0" distL="114300" distR="114300">
            <wp:extent cx="1857375" cy="828675"/>
            <wp:effectExtent l="0" t="0" r="9525" b="9525"/>
            <wp:docPr id="15" name="图片 6" descr="7ae779013415e90a1541f6088b01d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6" descr="7ae779013415e90a1541f6088b01d14"/>
                    <pic:cNvPicPr>
                      <a:picLocks noChangeAspect="1"/>
                    </pic:cNvPicPr>
                  </pic:nvPicPr>
                  <pic:blipFill>
                    <a:blip r:embed="rId8"/>
                    <a:srcRect l="64519" t="9979" r="10962" b="63341"/>
                    <a:stretch>
                      <a:fillRect/>
                    </a:stretch>
                  </pic:blipFill>
                  <pic:spPr>
                    <a:xfrm>
                      <a:off x="0" y="0"/>
                      <a:ext cx="1857375" cy="828675"/>
                    </a:xfrm>
                    <a:prstGeom prst="rect">
                      <a:avLst/>
                    </a:prstGeom>
                    <a:noFill/>
                    <a:ln>
                      <a:noFill/>
                    </a:ln>
                  </pic:spPr>
                </pic:pic>
              </a:graphicData>
            </a:graphic>
          </wp:inline>
        </w:drawing>
      </w:r>
    </w:p>
    <w:p w:rsidR="009C4DDC" w:rsidRDefault="009C4DDC" w:rsidP="00721A3B">
      <w:pPr>
        <w:autoSpaceDE w:val="0"/>
        <w:autoSpaceDN w:val="0"/>
        <w:adjustRightInd w:val="0"/>
        <w:snapToGrid w:val="0"/>
        <w:spacing w:beforeLines="100"/>
        <w:jc w:val="center"/>
        <w:rPr>
          <w:rFonts w:ascii="方正小标宋简体" w:eastAsia="方正小标宋简体" w:hAnsi="方正小标宋简体" w:cs="方正小标宋简体"/>
          <w:bCs/>
          <w:kern w:val="0"/>
          <w:sz w:val="48"/>
          <w:szCs w:val="48"/>
        </w:rPr>
      </w:pPr>
      <w:r w:rsidRPr="009C4DDC">
        <w:rPr>
          <w:rFonts w:ascii="方正小标宋简体" w:eastAsia="方正小标宋简体" w:hAnsi="方正小标宋简体" w:cs="方正小标宋简体"/>
          <w:bCs/>
          <w:kern w:val="0"/>
          <w:sz w:val="48"/>
          <w:szCs w:val="4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39.5pt;height:24.7pt" fillcolor="black">
            <v:textpath style="font-family:&quot;方正小标宋_GBK&quot;" trim="t" fitpath="t" string="中华人民共和国工业和信息化部"/>
          </v:shape>
        </w:pict>
      </w:r>
    </w:p>
    <w:p w:rsidR="009C4DDC" w:rsidRDefault="009C4DDC" w:rsidP="00721A3B">
      <w:pPr>
        <w:autoSpaceDE w:val="0"/>
        <w:autoSpaceDN w:val="0"/>
        <w:adjustRightInd w:val="0"/>
        <w:snapToGrid w:val="0"/>
        <w:spacing w:afterLines="50"/>
        <w:jc w:val="center"/>
        <w:rPr>
          <w:rFonts w:ascii="方正小标宋简体" w:eastAsia="方正小标宋简体" w:hAnsi="方正小标宋简体" w:cs="方正小标宋简体"/>
          <w:bCs/>
          <w:kern w:val="0"/>
          <w:sz w:val="48"/>
          <w:szCs w:val="48"/>
        </w:rPr>
      </w:pPr>
      <w:r w:rsidRPr="009C4DDC">
        <w:rPr>
          <w:rFonts w:ascii="方正小标宋简体" w:eastAsia="方正小标宋简体" w:hAnsi="方正小标宋简体" w:cs="方正小标宋简体"/>
          <w:bCs/>
          <w:kern w:val="0"/>
          <w:sz w:val="48"/>
          <w:szCs w:val="48"/>
        </w:rPr>
        <w:pict>
          <v:shape id="_x0000_i1026" type="#_x0000_t136" style="width:255.2pt;height:24.7pt" fillcolor="black">
            <v:textpath style="font-family:&quot;方正小标宋_GBK&quot;;font-size:32pt" trim="t" fitpath="t" string="建材计量技术规范"/>
          </v:shape>
        </w:pict>
      </w:r>
    </w:p>
    <w:p w:rsidR="009C4DDC" w:rsidRDefault="00057FEA" w:rsidP="00721A3B">
      <w:pPr>
        <w:autoSpaceDE w:val="0"/>
        <w:autoSpaceDN w:val="0"/>
        <w:adjustRightInd w:val="0"/>
        <w:spacing w:beforeLines="150" w:afterLines="150"/>
        <w:ind w:right="12"/>
        <w:jc w:val="right"/>
        <w:rPr>
          <w:rFonts w:ascii="黑体" w:eastAsia="黑体" w:hAnsi="黑体" w:cs="黑体"/>
          <w:kern w:val="0"/>
          <w:sz w:val="28"/>
          <w:szCs w:val="28"/>
        </w:rPr>
      </w:pPr>
      <w:r>
        <w:rPr>
          <w:rFonts w:ascii="黑体" w:eastAsia="黑体" w:hAnsi="黑体" w:cs="BatangChe" w:hint="eastAsia"/>
          <w:b/>
          <w:bCs/>
          <w:kern w:val="0"/>
          <w:sz w:val="28"/>
          <w:szCs w:val="28"/>
        </w:rPr>
        <w:t>JJF</w:t>
      </w:r>
      <w:r>
        <w:rPr>
          <w:rFonts w:ascii="黑体" w:eastAsia="黑体" w:hAnsi="黑体" w:cs="黑体"/>
          <w:kern w:val="0"/>
          <w:sz w:val="28"/>
          <w:szCs w:val="28"/>
        </w:rPr>
        <w:t>(</w:t>
      </w:r>
      <w:r>
        <w:rPr>
          <w:rFonts w:ascii="黑体" w:eastAsia="黑体" w:hAnsi="黑体" w:cs="黑体" w:hint="eastAsia"/>
          <w:kern w:val="0"/>
          <w:sz w:val="28"/>
          <w:szCs w:val="28"/>
        </w:rPr>
        <w:t>建材</w:t>
      </w:r>
      <w:r>
        <w:rPr>
          <w:rFonts w:ascii="黑体" w:eastAsia="黑体" w:hAnsi="黑体" w:cs="黑体"/>
          <w:kern w:val="0"/>
          <w:sz w:val="28"/>
          <w:szCs w:val="28"/>
        </w:rPr>
        <w:t>)</w:t>
      </w:r>
      <w:r>
        <w:rPr>
          <w:rFonts w:ascii="黑体" w:eastAsia="黑体" w:hAnsi="黑体" w:cs="黑体" w:hint="eastAsia"/>
          <w:kern w:val="0"/>
          <w:sz w:val="28"/>
          <w:szCs w:val="28"/>
        </w:rPr>
        <w:t xml:space="preserve"> XXXX</w:t>
      </w:r>
      <w:r>
        <w:rPr>
          <w:rFonts w:ascii="黑体" w:eastAsia="黑体" w:hAnsi="黑体" w:cs="黑体"/>
          <w:kern w:val="0"/>
          <w:sz w:val="28"/>
          <w:szCs w:val="28"/>
        </w:rPr>
        <w:t>─</w:t>
      </w:r>
      <w:r>
        <w:rPr>
          <w:rFonts w:ascii="黑体" w:eastAsia="黑体" w:hAnsi="黑体" w:cs="黑体" w:hint="eastAsia"/>
          <w:kern w:val="0"/>
          <w:sz w:val="28"/>
          <w:szCs w:val="28"/>
        </w:rPr>
        <w:t>20</w:t>
      </w:r>
      <w:r>
        <w:rPr>
          <w:rFonts w:ascii="黑体" w:eastAsia="黑体" w:hAnsi="黑体" w:cs="黑体"/>
          <w:kern w:val="0"/>
          <w:sz w:val="28"/>
          <w:szCs w:val="28"/>
        </w:rPr>
        <w:t>2</w:t>
      </w:r>
      <w:r>
        <w:rPr>
          <w:rFonts w:ascii="黑体" w:eastAsia="黑体" w:hAnsi="黑体" w:cs="黑体" w:hint="eastAsia"/>
          <w:kern w:val="0"/>
          <w:sz w:val="28"/>
          <w:szCs w:val="28"/>
        </w:rPr>
        <w:t>X</w:t>
      </w:r>
    </w:p>
    <w:p w:rsidR="009C4DDC" w:rsidRDefault="009C4DDC">
      <w:pPr>
        <w:autoSpaceDE w:val="0"/>
        <w:autoSpaceDN w:val="0"/>
        <w:adjustRightInd w:val="0"/>
        <w:jc w:val="left"/>
        <w:rPr>
          <w:rFonts w:ascii="黑体" w:eastAsia="黑体" w:cs="黑体"/>
          <w:kern w:val="0"/>
          <w:sz w:val="14"/>
          <w:szCs w:val="14"/>
        </w:rPr>
      </w:pPr>
      <w:r w:rsidRPr="009C4DDC">
        <w:rPr>
          <w:rFonts w:ascii="黑体" w:eastAsia="黑体" w:cs="黑体"/>
          <w:kern w:val="0"/>
          <w:sz w:val="38"/>
          <w:szCs w:val="38"/>
        </w:rPr>
        <w:pict>
          <v:group id="_x0000_s1034" editas="canvas" style="position:absolute;margin-left:-13.5pt;margin-top:.5pt;width:479.05pt;height:8.55pt;z-index:251655168" coordsize="6083935,108585203" o:gfxdata="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ilvYnW&#10;AAAACAEAAA8AAAAAAAAAAQAgAAAAIgAAAGRycy9kb3ducmV2LnhtbFBLAQIUABQAAAAIAIdO4kCn&#10;6PYvWwIAAB0FAAAOAAAAAAAAAAEAIAAAACUBAABkcnMvZTJvRG9jLnhtbFBLBQYAAAAABgAGAFkB&#10;AADyBQAAAAA=&#10;">
            <v:rect id="_x0000_s1026" style="position:absolute;width:6083935;height:108585" o:gfxdata="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ilvYnWAAAACAEAAA8AAAAAAAAAAQAgAAAAIgAAAGRycy9kb3ducmV2LnhtbFBLAQIU&#10;ABQAAAAIAIdO4kDcdHs7LgIAAJoEAAAOAAAAAAAAAAEAIAAAACUBAABkcnMvZTJvRG9jLnhtbFBL&#10;BQYAAAAABgAGAFkBAADFBQAAAAA=&#10;" filled="f" stroked="f">
              <o:lock v:ext="edit" rotation="t" aspectratio="t" text="t"/>
            </v:rect>
            <v:line id="_x0000_s1035" style="position:absolute" from="148590,0" to="5988685,635" o:gfxdata="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8IesttcAAAAIAQAADwAAAAAAAAABACAAAAAiAAAAZHJzL2Rvd25yZXYu&#10;eG1sUEsBAhQAFAAAAAgAh07iQFS12ST8AQAA7AMAAA4AAAAAAAAAAQAgAAAAJgEAAGRycy9lMm9E&#10;b2MueG1sUEsFBgAAAAAGAAYAWQEAAJQFAAAAAA==&#10;" strokeweight="1pt"/>
          </v:group>
        </w:pict>
      </w:r>
    </w:p>
    <w:p w:rsidR="009C4DDC" w:rsidRDefault="009C4DDC">
      <w:pPr>
        <w:autoSpaceDE w:val="0"/>
        <w:autoSpaceDN w:val="0"/>
        <w:adjustRightInd w:val="0"/>
        <w:jc w:val="left"/>
        <w:rPr>
          <w:rFonts w:ascii="黑体" w:eastAsia="黑体" w:cs="黑体"/>
          <w:kern w:val="0"/>
          <w:sz w:val="52"/>
          <w:szCs w:val="52"/>
        </w:rPr>
      </w:pPr>
    </w:p>
    <w:p w:rsidR="009C4DDC" w:rsidRDefault="009C4DDC">
      <w:pPr>
        <w:autoSpaceDE w:val="0"/>
        <w:autoSpaceDN w:val="0"/>
        <w:adjustRightInd w:val="0"/>
        <w:jc w:val="left"/>
        <w:rPr>
          <w:rFonts w:ascii="黑体" w:eastAsia="黑体" w:cs="黑体"/>
          <w:kern w:val="0"/>
          <w:sz w:val="52"/>
          <w:szCs w:val="52"/>
        </w:rPr>
      </w:pPr>
    </w:p>
    <w:p w:rsidR="009C4DDC" w:rsidRDefault="00057FEA">
      <w:pPr>
        <w:pStyle w:val="1"/>
        <w:spacing w:line="240" w:lineRule="auto"/>
        <w:rPr>
          <w:rFonts w:eastAsia="黑体"/>
          <w:color w:val="000000"/>
          <w:sz w:val="52"/>
        </w:rPr>
      </w:pPr>
      <w:r>
        <w:rPr>
          <w:rFonts w:eastAsia="黑体" w:hint="eastAsia"/>
          <w:color w:val="000000"/>
          <w:sz w:val="52"/>
        </w:rPr>
        <w:t>卫生陶瓷包装跌落试验装置</w:t>
      </w:r>
    </w:p>
    <w:p w:rsidR="009C4DDC" w:rsidRDefault="00057FEA">
      <w:pPr>
        <w:pStyle w:val="1"/>
        <w:spacing w:line="240" w:lineRule="auto"/>
        <w:rPr>
          <w:rFonts w:ascii="黑体" w:eastAsia="黑体"/>
          <w:b/>
          <w:color w:val="000000"/>
        </w:rPr>
      </w:pPr>
      <w:r>
        <w:rPr>
          <w:rFonts w:eastAsia="黑体" w:hint="eastAsia"/>
          <w:color w:val="000000"/>
          <w:sz w:val="52"/>
        </w:rPr>
        <w:t>校准规范</w:t>
      </w:r>
    </w:p>
    <w:p w:rsidR="009C4DDC" w:rsidRDefault="00057FEA">
      <w:pPr>
        <w:pStyle w:val="1"/>
        <w:rPr>
          <w:rFonts w:ascii="黑体" w:eastAsia="黑体"/>
          <w:color w:val="000000"/>
        </w:rPr>
      </w:pPr>
      <w:r>
        <w:rPr>
          <w:rFonts w:ascii="黑体" w:eastAsia="黑体" w:hint="eastAsia"/>
          <w:b/>
          <w:color w:val="000000"/>
        </w:rPr>
        <w:t xml:space="preserve">Specification for metrological calibration of drop test device for sanitary </w:t>
      </w:r>
      <w:r>
        <w:rPr>
          <w:rFonts w:ascii="黑体" w:eastAsia="黑体" w:hint="eastAsia"/>
          <w:b/>
          <w:color w:val="000000"/>
        </w:rPr>
        <w:t>w</w:t>
      </w:r>
      <w:r>
        <w:rPr>
          <w:rFonts w:ascii="黑体" w:eastAsia="黑体" w:hint="eastAsia"/>
          <w:b/>
          <w:color w:val="000000"/>
        </w:rPr>
        <w:t>ares</w:t>
      </w:r>
      <w:r>
        <w:rPr>
          <w:rFonts w:ascii="黑体" w:eastAsia="黑体" w:hint="eastAsia"/>
          <w:b/>
          <w:color w:val="000000"/>
        </w:rPr>
        <w:t xml:space="preserve"> packaging</w:t>
      </w:r>
    </w:p>
    <w:p w:rsidR="009C4DDC" w:rsidRDefault="00057FEA">
      <w:pPr>
        <w:pStyle w:val="1"/>
        <w:rPr>
          <w:rFonts w:ascii="黑体" w:eastAsia="黑体"/>
          <w:color w:val="000000"/>
        </w:rPr>
      </w:pPr>
      <w:r>
        <w:rPr>
          <w:rFonts w:ascii="黑体" w:eastAsia="黑体" w:hint="eastAsia"/>
          <w:color w:val="000000"/>
        </w:rPr>
        <w:t>（征求意见稿）</w:t>
      </w:r>
    </w:p>
    <w:p w:rsidR="009C4DDC" w:rsidRDefault="009C4DDC" w:rsidP="00721A3B">
      <w:pPr>
        <w:autoSpaceDE w:val="0"/>
        <w:autoSpaceDN w:val="0"/>
        <w:adjustRightInd w:val="0"/>
        <w:spacing w:beforeLines="50" w:line="360" w:lineRule="auto"/>
        <w:jc w:val="center"/>
        <w:outlineLvl w:val="0"/>
        <w:rPr>
          <w:rFonts w:ascii="黑体" w:eastAsia="黑体" w:hAnsi="黑体"/>
          <w:kern w:val="0"/>
          <w:sz w:val="28"/>
          <w:szCs w:val="28"/>
        </w:rPr>
      </w:pPr>
    </w:p>
    <w:p w:rsidR="009C4DDC" w:rsidRDefault="009C4DDC">
      <w:pPr>
        <w:autoSpaceDE w:val="0"/>
        <w:autoSpaceDN w:val="0"/>
        <w:adjustRightInd w:val="0"/>
        <w:jc w:val="left"/>
        <w:rPr>
          <w:rFonts w:ascii="黑体" w:eastAsia="黑体" w:cs="黑体"/>
          <w:kern w:val="0"/>
          <w:sz w:val="18"/>
          <w:szCs w:val="18"/>
        </w:rPr>
      </w:pPr>
    </w:p>
    <w:p w:rsidR="009C4DDC" w:rsidRDefault="009C4DDC">
      <w:pPr>
        <w:autoSpaceDE w:val="0"/>
        <w:autoSpaceDN w:val="0"/>
        <w:adjustRightInd w:val="0"/>
        <w:jc w:val="left"/>
        <w:rPr>
          <w:rFonts w:ascii="黑体" w:eastAsia="黑体" w:cs="黑体"/>
          <w:kern w:val="0"/>
          <w:sz w:val="18"/>
          <w:szCs w:val="18"/>
        </w:rPr>
      </w:pPr>
    </w:p>
    <w:p w:rsidR="009C4DDC" w:rsidRDefault="009C4DDC">
      <w:pPr>
        <w:autoSpaceDE w:val="0"/>
        <w:autoSpaceDN w:val="0"/>
        <w:adjustRightInd w:val="0"/>
        <w:jc w:val="left"/>
        <w:rPr>
          <w:rFonts w:ascii="黑体" w:eastAsia="黑体" w:cs="黑体"/>
          <w:kern w:val="0"/>
          <w:sz w:val="18"/>
          <w:szCs w:val="18"/>
        </w:rPr>
      </w:pPr>
    </w:p>
    <w:p w:rsidR="009C4DDC" w:rsidRDefault="009C4DDC">
      <w:pPr>
        <w:autoSpaceDE w:val="0"/>
        <w:autoSpaceDN w:val="0"/>
        <w:adjustRightInd w:val="0"/>
        <w:jc w:val="left"/>
        <w:rPr>
          <w:rFonts w:ascii="黑体" w:eastAsia="黑体" w:cs="黑体"/>
          <w:kern w:val="0"/>
          <w:sz w:val="18"/>
          <w:szCs w:val="18"/>
        </w:rPr>
      </w:pPr>
    </w:p>
    <w:p w:rsidR="009C4DDC" w:rsidRDefault="009C4DDC">
      <w:pPr>
        <w:autoSpaceDE w:val="0"/>
        <w:autoSpaceDN w:val="0"/>
        <w:adjustRightInd w:val="0"/>
        <w:jc w:val="left"/>
        <w:rPr>
          <w:rFonts w:ascii="黑体" w:eastAsia="黑体" w:cs="黑体"/>
          <w:kern w:val="0"/>
          <w:sz w:val="18"/>
          <w:szCs w:val="18"/>
        </w:rPr>
      </w:pPr>
    </w:p>
    <w:p w:rsidR="009C4DDC" w:rsidRDefault="009C4DDC">
      <w:pPr>
        <w:autoSpaceDE w:val="0"/>
        <w:autoSpaceDN w:val="0"/>
        <w:adjustRightInd w:val="0"/>
        <w:jc w:val="left"/>
        <w:rPr>
          <w:rFonts w:ascii="黑体" w:eastAsia="黑体" w:cs="黑体"/>
          <w:kern w:val="0"/>
          <w:sz w:val="18"/>
          <w:szCs w:val="18"/>
        </w:rPr>
      </w:pPr>
    </w:p>
    <w:p w:rsidR="009C4DDC" w:rsidRDefault="009C4DDC">
      <w:pPr>
        <w:autoSpaceDE w:val="0"/>
        <w:autoSpaceDN w:val="0"/>
        <w:adjustRightInd w:val="0"/>
        <w:jc w:val="left"/>
        <w:rPr>
          <w:rFonts w:ascii="黑体" w:eastAsia="黑体" w:cs="黑体"/>
          <w:kern w:val="0"/>
          <w:sz w:val="18"/>
          <w:szCs w:val="18"/>
        </w:rPr>
      </w:pPr>
    </w:p>
    <w:p w:rsidR="009C4DDC" w:rsidRDefault="009C4DDC">
      <w:pPr>
        <w:autoSpaceDE w:val="0"/>
        <w:autoSpaceDN w:val="0"/>
        <w:adjustRightInd w:val="0"/>
        <w:jc w:val="left"/>
        <w:rPr>
          <w:rFonts w:ascii="黑体" w:eastAsia="黑体" w:cs="黑体"/>
          <w:kern w:val="0"/>
          <w:sz w:val="18"/>
          <w:szCs w:val="18"/>
        </w:rPr>
      </w:pPr>
    </w:p>
    <w:p w:rsidR="009C4DDC" w:rsidRDefault="009C4DDC">
      <w:pPr>
        <w:autoSpaceDE w:val="0"/>
        <w:autoSpaceDN w:val="0"/>
        <w:adjustRightInd w:val="0"/>
        <w:jc w:val="left"/>
        <w:rPr>
          <w:rFonts w:ascii="黑体" w:eastAsia="黑体" w:cs="黑体"/>
          <w:kern w:val="0"/>
          <w:sz w:val="18"/>
          <w:szCs w:val="18"/>
        </w:rPr>
      </w:pPr>
    </w:p>
    <w:p w:rsidR="009C4DDC" w:rsidRDefault="009C4DDC">
      <w:pPr>
        <w:autoSpaceDE w:val="0"/>
        <w:autoSpaceDN w:val="0"/>
        <w:adjustRightInd w:val="0"/>
        <w:jc w:val="left"/>
        <w:rPr>
          <w:rFonts w:ascii="黑体" w:eastAsia="黑体" w:cs="黑体"/>
          <w:kern w:val="0"/>
          <w:sz w:val="18"/>
          <w:szCs w:val="18"/>
        </w:rPr>
      </w:pPr>
    </w:p>
    <w:p w:rsidR="009C4DDC" w:rsidRDefault="009C4DDC">
      <w:pPr>
        <w:autoSpaceDE w:val="0"/>
        <w:autoSpaceDN w:val="0"/>
        <w:adjustRightInd w:val="0"/>
        <w:jc w:val="left"/>
        <w:rPr>
          <w:rFonts w:ascii="黑体" w:eastAsia="黑体" w:cs="黑体"/>
          <w:kern w:val="0"/>
          <w:sz w:val="18"/>
          <w:szCs w:val="18"/>
        </w:rPr>
      </w:pPr>
    </w:p>
    <w:p w:rsidR="009C4DDC" w:rsidRDefault="009C4DDC">
      <w:pPr>
        <w:autoSpaceDE w:val="0"/>
        <w:autoSpaceDN w:val="0"/>
        <w:adjustRightInd w:val="0"/>
        <w:jc w:val="left"/>
        <w:rPr>
          <w:rFonts w:ascii="黑体" w:eastAsia="黑体" w:cs="黑体"/>
          <w:kern w:val="0"/>
          <w:sz w:val="18"/>
          <w:szCs w:val="18"/>
        </w:rPr>
      </w:pPr>
    </w:p>
    <w:p w:rsidR="009C4DDC" w:rsidRDefault="009C4DDC">
      <w:pPr>
        <w:autoSpaceDE w:val="0"/>
        <w:autoSpaceDN w:val="0"/>
        <w:adjustRightInd w:val="0"/>
        <w:jc w:val="left"/>
        <w:rPr>
          <w:rFonts w:ascii="黑体" w:eastAsia="黑体" w:cs="黑体"/>
          <w:kern w:val="0"/>
          <w:sz w:val="18"/>
          <w:szCs w:val="18"/>
        </w:rPr>
      </w:pPr>
    </w:p>
    <w:p w:rsidR="009C4DDC" w:rsidRDefault="00057FEA" w:rsidP="00721A3B">
      <w:pPr>
        <w:autoSpaceDE w:val="0"/>
        <w:autoSpaceDN w:val="0"/>
        <w:adjustRightInd w:val="0"/>
        <w:spacing w:afterLines="50"/>
        <w:jc w:val="center"/>
        <w:rPr>
          <w:rFonts w:ascii="黑体" w:eastAsia="黑体" w:cs="黑体"/>
          <w:kern w:val="0"/>
          <w:sz w:val="28"/>
          <w:szCs w:val="28"/>
        </w:rPr>
      </w:pPr>
      <w:r>
        <w:rPr>
          <w:rFonts w:ascii="黑体" w:eastAsia="黑体" w:cs="黑体" w:hint="eastAsia"/>
          <w:kern w:val="0"/>
          <w:sz w:val="28"/>
          <w:szCs w:val="28"/>
        </w:rPr>
        <w:t>××××</w:t>
      </w:r>
      <w:r>
        <w:rPr>
          <w:rFonts w:ascii="黑体" w:eastAsia="黑体" w:cs="黑体" w:hint="eastAsia"/>
          <w:kern w:val="0"/>
          <w:sz w:val="28"/>
          <w:szCs w:val="28"/>
        </w:rPr>
        <w:t>-</w:t>
      </w:r>
      <w:r>
        <w:rPr>
          <w:rFonts w:ascii="黑体" w:eastAsia="黑体" w:cs="黑体" w:hint="eastAsia"/>
          <w:kern w:val="0"/>
          <w:sz w:val="28"/>
          <w:szCs w:val="28"/>
        </w:rPr>
        <w:t>××</w:t>
      </w:r>
      <w:r>
        <w:rPr>
          <w:rFonts w:ascii="黑体" w:eastAsia="黑体" w:cs="黑体" w:hint="eastAsia"/>
          <w:kern w:val="0"/>
          <w:sz w:val="28"/>
          <w:szCs w:val="28"/>
        </w:rPr>
        <w:t>-</w:t>
      </w:r>
      <w:r>
        <w:rPr>
          <w:rFonts w:ascii="黑体" w:eastAsia="黑体" w:cs="黑体" w:hint="eastAsia"/>
          <w:kern w:val="0"/>
          <w:sz w:val="28"/>
          <w:szCs w:val="28"/>
        </w:rPr>
        <w:t>××发布</w:t>
      </w:r>
      <w:r>
        <w:rPr>
          <w:rFonts w:ascii="黑体" w:eastAsia="黑体" w:cs="黑体" w:hint="eastAsia"/>
          <w:kern w:val="0"/>
          <w:sz w:val="28"/>
          <w:szCs w:val="28"/>
        </w:rPr>
        <w:t xml:space="preserve">                    </w:t>
      </w:r>
      <w:r>
        <w:rPr>
          <w:rFonts w:ascii="黑体" w:eastAsia="黑体" w:cs="黑体" w:hint="eastAsia"/>
          <w:kern w:val="0"/>
          <w:sz w:val="28"/>
          <w:szCs w:val="28"/>
        </w:rPr>
        <w:t>××××</w:t>
      </w:r>
      <w:r>
        <w:rPr>
          <w:rFonts w:ascii="黑体" w:eastAsia="黑体" w:cs="黑体" w:hint="eastAsia"/>
          <w:kern w:val="0"/>
          <w:sz w:val="28"/>
          <w:szCs w:val="28"/>
        </w:rPr>
        <w:t>-</w:t>
      </w:r>
      <w:r>
        <w:rPr>
          <w:rFonts w:ascii="黑体" w:eastAsia="黑体" w:cs="黑体" w:hint="eastAsia"/>
          <w:kern w:val="0"/>
          <w:sz w:val="28"/>
          <w:szCs w:val="28"/>
        </w:rPr>
        <w:t>××</w:t>
      </w:r>
      <w:r>
        <w:rPr>
          <w:rFonts w:ascii="黑体" w:eastAsia="黑体" w:cs="黑体" w:hint="eastAsia"/>
          <w:kern w:val="0"/>
          <w:sz w:val="28"/>
          <w:szCs w:val="28"/>
        </w:rPr>
        <w:t>-</w:t>
      </w:r>
      <w:r>
        <w:rPr>
          <w:rFonts w:ascii="黑体" w:eastAsia="黑体" w:cs="黑体" w:hint="eastAsia"/>
          <w:kern w:val="0"/>
          <w:sz w:val="28"/>
          <w:szCs w:val="28"/>
        </w:rPr>
        <w:t>××实施</w:t>
      </w:r>
    </w:p>
    <w:p w:rsidR="009C4DDC" w:rsidRDefault="009C4DDC">
      <w:pPr>
        <w:rPr>
          <w:rFonts w:ascii="黑体" w:eastAsia="黑体" w:cs="黑体"/>
          <w:kern w:val="0"/>
          <w:sz w:val="28"/>
          <w:szCs w:val="28"/>
        </w:rPr>
      </w:pPr>
      <w:r>
        <w:rPr>
          <w:rFonts w:ascii="黑体" w:eastAsia="黑体" w:cs="黑体"/>
          <w:kern w:val="0"/>
          <w:sz w:val="28"/>
          <w:szCs w:val="28"/>
        </w:rPr>
        <w:pict>
          <v:line id="_x0000_s1033" style="position:absolute;left:0;text-align:left;z-index:251656192" from="-2.5pt,.6pt" to="457.35pt,.65pt" o:gfxdata="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8KhznWAAAABgEAAA8AAAAAAAAAAQAgAAAAIgAAAGRycy9kb3ducmV2LnhtbFBL&#10;AQIUABQAAAAIAIdO4kDwLKCF+AEAAOkDAAAOAAAAAAAAAAEAIAAAACUBAABkcnMvZTJvRG9jLnht&#10;bFBLBQYAAAAABgAGAFkBAACPBQAAAAA=&#10;" strokeweight="1pt"/>
        </w:pict>
      </w:r>
      <w:r w:rsidRPr="009C4DDC">
        <w:rPr>
          <w:rFonts w:ascii="宋体" w:hAnsi="宋体"/>
          <w:sz w:val="28"/>
          <w:szCs w:val="28"/>
        </w:rPr>
        <w:pict>
          <v:shapetype id="_x0000_t202" coordsize="21600,21600" o:spt="202" path="m,l,21600r21600,l21600,xe">
            <v:stroke joinstyle="miter"/>
            <v:path gradientshapeok="t" o:connecttype="rect"/>
          </v:shapetype>
          <v:shape id="_x0000_s1032" type="#_x0000_t202" style="position:absolute;left:0;text-align:left;margin-left:42pt;margin-top:11.7pt;width:324.1pt;height:41.3pt;z-index:251657216;mso-height-percent:200;mso-height-percent:200;mso-width-relative:margin;mso-height-relative:margin" o:gfxdata="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BMZ/tcAAAAJAQAADwAAAAAAAAABACAAAAAiAAAA&#10;ZHJzL2Rvd25yZXYueG1sUEsBAhQAFAAAAAgAh07iQEoni3PPAQAAkwMAAA4AAAAAAAAAAQAgAAAA&#10;JgEAAGRycy9lMm9Eb2MueG1sUEsFBgAAAAAGAAYAWQEAAGcFAAAAAA==&#10;" stroked="f">
            <v:textbox style="mso-fit-shape-to-text:t">
              <w:txbxContent>
                <w:p w:rsidR="009C4DDC" w:rsidRDefault="00057FEA">
                  <w:pPr>
                    <w:rPr>
                      <w:rFonts w:ascii="方正小标宋_GBK" w:eastAsia="方正小标宋_GBK"/>
                      <w:sz w:val="44"/>
                      <w:szCs w:val="44"/>
                    </w:rPr>
                  </w:pPr>
                  <w:r>
                    <w:rPr>
                      <w:rFonts w:ascii="方正小标宋_GBK" w:eastAsia="方正小标宋_GBK" w:hint="eastAsia"/>
                      <w:sz w:val="44"/>
                      <w:szCs w:val="44"/>
                    </w:rPr>
                    <w:t>中华人民共和国工业和信息化部</w:t>
                  </w:r>
                </w:p>
              </w:txbxContent>
            </v:textbox>
          </v:shape>
        </w:pict>
      </w:r>
    </w:p>
    <w:p w:rsidR="009C4DDC" w:rsidRDefault="009C4DDC">
      <w:pPr>
        <w:autoSpaceDE w:val="0"/>
        <w:autoSpaceDN w:val="0"/>
        <w:adjustRightInd w:val="0"/>
        <w:rPr>
          <w:rFonts w:ascii="宋体" w:hAnsi="宋体"/>
          <w:sz w:val="24"/>
        </w:rPr>
      </w:pPr>
      <w:r w:rsidRPr="009C4DDC">
        <w:rPr>
          <w:rFonts w:ascii="方正小标宋_GBK" w:eastAsia="方正小标宋_GBK" w:hAnsi="宋体"/>
          <w:sz w:val="44"/>
          <w:szCs w:val="44"/>
        </w:rPr>
        <w:pict>
          <v:shape id="_x0000_s1031" type="#_x0000_t202" style="position:absolute;left:0;text-align:left;margin-left:372.3pt;margin-top:.55pt;width:49.7pt;height:25.35pt;z-index:251658240;mso-height-percent:200;mso-height-percent:200;mso-width-relative:margin;mso-height-relative:margin" o:gfxdata="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C6S/0fWAAAACAEAAA8AAAAAAAAAAQAgAAAAIgAAAGRycy9k&#10;b3ducmV2LnhtbFBLAQIUABQAAAAIAIdO4kB2zpNSywEAAJIDAAAOAAAAAAAAAAEAIAAAACUBAABk&#10;cnMvZTJvRG9jLnhtbFBLBQYAAAAABgAGAFkBAABiBQAAAAA=&#10;" stroked="f">
            <v:textbox style="mso-fit-shape-to-text:t">
              <w:txbxContent>
                <w:p w:rsidR="009C4DDC" w:rsidRDefault="00057FEA">
                  <w:r>
                    <w:rPr>
                      <w:rFonts w:ascii="黑体" w:eastAsia="黑体" w:hAnsi="黑体" w:hint="eastAsia"/>
                      <w:sz w:val="28"/>
                      <w:szCs w:val="28"/>
                    </w:rPr>
                    <w:t>发</w:t>
                  </w:r>
                  <w:r>
                    <w:rPr>
                      <w:rFonts w:ascii="黑体" w:eastAsia="黑体" w:hAnsi="黑体" w:hint="eastAsia"/>
                      <w:sz w:val="28"/>
                      <w:szCs w:val="28"/>
                    </w:rPr>
                    <w:t xml:space="preserve"> </w:t>
                  </w:r>
                  <w:r>
                    <w:rPr>
                      <w:rFonts w:ascii="黑体" w:eastAsia="黑体" w:hAnsi="黑体" w:hint="eastAsia"/>
                      <w:sz w:val="28"/>
                      <w:szCs w:val="28"/>
                    </w:rPr>
                    <w:t>布</w:t>
                  </w:r>
                </w:p>
              </w:txbxContent>
            </v:textbox>
          </v:shape>
        </w:pict>
      </w:r>
    </w:p>
    <w:p w:rsidR="009C4DDC" w:rsidRDefault="009C4DDC">
      <w:pPr>
        <w:pStyle w:val="af7"/>
        <w:autoSpaceDE/>
        <w:autoSpaceDN/>
        <w:spacing w:line="276" w:lineRule="auto"/>
        <w:sectPr w:rsidR="009C4DDC">
          <w:headerReference w:type="even" r:id="rId9"/>
          <w:footerReference w:type="even" r:id="rId10"/>
          <w:pgSz w:w="11906" w:h="16838"/>
          <w:pgMar w:top="1418" w:right="1418" w:bottom="1418" w:left="1418" w:header="851" w:footer="992" w:gutter="0"/>
          <w:pgNumType w:fmt="upperRoman"/>
          <w:cols w:space="720"/>
          <w:docGrid w:linePitch="312"/>
        </w:sectPr>
      </w:pPr>
    </w:p>
    <w:p w:rsidR="009C4DDC" w:rsidRDefault="009C4DDC">
      <w:pPr>
        <w:rPr>
          <w:rFonts w:ascii="黑体" w:eastAsia="黑体" w:hAnsi="黑体"/>
          <w:kern w:val="0"/>
          <w:sz w:val="52"/>
          <w:szCs w:val="52"/>
        </w:rPr>
      </w:pPr>
      <w:bookmarkStart w:id="0" w:name="_Toc533085052"/>
      <w:bookmarkStart w:id="1" w:name="_Toc533085041"/>
      <w:r w:rsidRPr="009C4DDC">
        <w:lastRenderedPageBreak/>
        <w:pict>
          <v:shape id="_x0000_s1030" type="#_x0000_t202" style="position:absolute;left:0;text-align:left;margin-left:-5.15pt;margin-top:1.65pt;width:299.25pt;height:185.85pt;z-index:251659264" o:gfxdata="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GhXumbXAAAACQEAAA8AAAAAAAAAAQAgAAAAIgAAAGRycy9kb3ducmV2Lnht&#10;bFBLAQIUABQAAAAIAIdO4kCtG82DMwIAAE8EAAAOAAAAAAAAAAEAIAAAACYBAABkcnMvZTJvRG9j&#10;LnhtbFBLBQYAAAAABgAGAFkBAADLBQAAAAA=&#10;" stroked="f">
            <v:textbox>
              <w:txbxContent>
                <w:p w:rsidR="009C4DDC" w:rsidRDefault="00057FEA">
                  <w:pPr>
                    <w:pStyle w:val="1"/>
                    <w:spacing w:line="240" w:lineRule="auto"/>
                    <w:rPr>
                      <w:rFonts w:ascii="黑体" w:eastAsia="黑体"/>
                      <w:b/>
                      <w:color w:val="000000"/>
                    </w:rPr>
                  </w:pPr>
                  <w:r>
                    <w:rPr>
                      <w:rFonts w:eastAsia="黑体" w:hint="eastAsia"/>
                      <w:color w:val="000000"/>
                      <w:sz w:val="52"/>
                    </w:rPr>
                    <w:t>卫生陶瓷包装跌落试验装置校准规范</w:t>
                  </w:r>
                </w:p>
                <w:p w:rsidR="009C4DDC" w:rsidRDefault="00057FEA">
                  <w:pPr>
                    <w:pStyle w:val="1"/>
                    <w:rPr>
                      <w:rFonts w:ascii="黑体" w:eastAsia="黑体"/>
                      <w:color w:val="000000"/>
                    </w:rPr>
                  </w:pPr>
                  <w:r>
                    <w:rPr>
                      <w:rFonts w:ascii="黑体" w:eastAsia="黑体" w:hint="eastAsia"/>
                      <w:b/>
                      <w:color w:val="000000"/>
                    </w:rPr>
                    <w:t xml:space="preserve">Specification for metrological calibration of drop test device for sanitary </w:t>
                  </w:r>
                  <w:r>
                    <w:rPr>
                      <w:rFonts w:ascii="黑体" w:eastAsia="黑体" w:hint="eastAsia"/>
                      <w:b/>
                      <w:color w:val="000000"/>
                    </w:rPr>
                    <w:t>w</w:t>
                  </w:r>
                  <w:r>
                    <w:rPr>
                      <w:rFonts w:ascii="黑体" w:eastAsia="黑体" w:hint="eastAsia"/>
                      <w:b/>
                      <w:color w:val="000000"/>
                    </w:rPr>
                    <w:t>ares</w:t>
                  </w:r>
                  <w:r>
                    <w:rPr>
                      <w:rFonts w:ascii="黑体" w:eastAsia="黑体" w:hint="eastAsia"/>
                      <w:b/>
                      <w:color w:val="000000"/>
                    </w:rPr>
                    <w:t xml:space="preserve"> packaging</w:t>
                  </w:r>
                </w:p>
                <w:p w:rsidR="009C4DDC" w:rsidRDefault="009C4DDC"/>
              </w:txbxContent>
            </v:textbox>
          </v:shape>
        </w:pict>
      </w:r>
    </w:p>
    <w:p w:rsidR="009C4DDC" w:rsidRDefault="009C4DDC">
      <w:pPr>
        <w:rPr>
          <w:rFonts w:ascii="黑体" w:eastAsia="黑体" w:hAnsi="黑体"/>
          <w:kern w:val="0"/>
          <w:sz w:val="52"/>
          <w:szCs w:val="52"/>
        </w:rPr>
      </w:pPr>
      <w:r w:rsidRPr="009C4DDC">
        <w:pict>
          <v:shape id="_x0000_s1029" type="#_x0000_t202" style="position:absolute;left:0;text-align:left;margin-left:289.5pt;margin-top:20.15pt;width:152.25pt;height:57.1pt;z-index:251660288" o:gfxdata="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TRqxJtgAAAAK&#10;AQAADwAAAAAAAAABACAAAAAiAAAAZHJzL2Rvd25yZXYueG1sUEsBAhQAFAAAAAgAh07iQFInGgNV&#10;AgAArwQAAA4AAAAAAAAAAQAgAAAAJwEAAGRycy9lMm9Eb2MueG1sUEsFBgAAAAAGAAYAWQEAAO4F&#10;AAAAAA==&#10;">
            <v:stroke dashstyle="dash"/>
            <v:textbox>
              <w:txbxContent>
                <w:p w:rsidR="009C4DDC" w:rsidRDefault="00057FEA" w:rsidP="00721A3B">
                  <w:pPr>
                    <w:spacing w:beforeLines="100"/>
                    <w:jc w:val="center"/>
                    <w:rPr>
                      <w:rFonts w:ascii="黑体" w:eastAsia="黑体" w:hAnsi="黑体"/>
                      <w:sz w:val="24"/>
                    </w:rPr>
                  </w:pPr>
                  <w:r>
                    <w:rPr>
                      <w:rFonts w:eastAsia="黑体"/>
                      <w:b/>
                      <w:sz w:val="24"/>
                    </w:rPr>
                    <w:t>JJF</w:t>
                  </w:r>
                  <w:r>
                    <w:rPr>
                      <w:rFonts w:ascii="黑体" w:eastAsia="黑体" w:hAnsi="黑体" w:hint="eastAsia"/>
                      <w:sz w:val="24"/>
                    </w:rPr>
                    <w:t>(</w:t>
                  </w:r>
                  <w:r>
                    <w:rPr>
                      <w:rFonts w:ascii="黑体" w:eastAsia="黑体" w:hAnsi="黑体" w:hint="eastAsia"/>
                      <w:sz w:val="24"/>
                    </w:rPr>
                    <w:t>建材</w:t>
                  </w:r>
                  <w:r>
                    <w:rPr>
                      <w:rFonts w:ascii="黑体" w:eastAsia="黑体" w:hAnsi="黑体" w:hint="eastAsia"/>
                      <w:sz w:val="24"/>
                    </w:rPr>
                    <w:t>)XXXX</w:t>
                  </w:r>
                  <w:r>
                    <w:rPr>
                      <w:rFonts w:ascii="黑体" w:eastAsia="黑体" w:hAnsi="黑体" w:hint="eastAsia"/>
                      <w:sz w:val="24"/>
                    </w:rPr>
                    <w:t>—</w:t>
                  </w:r>
                  <w:r>
                    <w:rPr>
                      <w:rFonts w:ascii="黑体" w:eastAsia="黑体" w:hAnsi="黑体" w:hint="eastAsia"/>
                      <w:sz w:val="24"/>
                    </w:rPr>
                    <w:t>202X</w:t>
                  </w:r>
                </w:p>
              </w:txbxContent>
            </v:textbox>
          </v:shape>
        </w:pict>
      </w:r>
    </w:p>
    <w:p w:rsidR="009C4DDC" w:rsidRDefault="009C4DDC">
      <w:pPr>
        <w:rPr>
          <w:rFonts w:ascii="黑体" w:eastAsia="黑体" w:hAnsi="黑体"/>
          <w:kern w:val="0"/>
          <w:sz w:val="52"/>
          <w:szCs w:val="52"/>
        </w:rPr>
      </w:pPr>
    </w:p>
    <w:p w:rsidR="009C4DDC" w:rsidRDefault="009C4DDC">
      <w:pPr>
        <w:rPr>
          <w:szCs w:val="21"/>
        </w:rPr>
      </w:pPr>
    </w:p>
    <w:p w:rsidR="009C4DDC" w:rsidRDefault="009C4DDC"/>
    <w:p w:rsidR="009C4DDC" w:rsidRDefault="009C4DDC">
      <w:pPr>
        <w:pBdr>
          <w:bottom w:val="single" w:sz="6" w:space="1" w:color="auto"/>
        </w:pBdr>
      </w:pPr>
    </w:p>
    <w:p w:rsidR="009C4DDC" w:rsidRDefault="009C4DDC">
      <w:pPr>
        <w:ind w:firstLine="560"/>
        <w:rPr>
          <w:sz w:val="28"/>
          <w:szCs w:val="28"/>
        </w:rPr>
      </w:pPr>
    </w:p>
    <w:p w:rsidR="009C4DDC" w:rsidRDefault="009C4DDC">
      <w:pPr>
        <w:spacing w:line="360" w:lineRule="auto"/>
        <w:ind w:firstLine="560"/>
        <w:rPr>
          <w:rFonts w:eastAsia="黑体"/>
          <w:sz w:val="28"/>
          <w:szCs w:val="28"/>
        </w:rPr>
      </w:pPr>
    </w:p>
    <w:p w:rsidR="009C4DDC" w:rsidRDefault="009C4DDC">
      <w:pPr>
        <w:spacing w:line="360" w:lineRule="auto"/>
        <w:ind w:firstLine="560"/>
        <w:rPr>
          <w:rFonts w:eastAsia="黑体"/>
          <w:sz w:val="28"/>
          <w:szCs w:val="28"/>
        </w:rPr>
      </w:pPr>
    </w:p>
    <w:p w:rsidR="009C4DDC" w:rsidRDefault="00057FEA">
      <w:pPr>
        <w:spacing w:line="360" w:lineRule="auto"/>
        <w:ind w:firstLineChars="300" w:firstLine="840"/>
        <w:rPr>
          <w:sz w:val="28"/>
          <w:szCs w:val="28"/>
        </w:rPr>
      </w:pPr>
      <w:r>
        <w:rPr>
          <w:rFonts w:ascii="黑体" w:eastAsia="黑体" w:hAnsi="黑体"/>
          <w:sz w:val="28"/>
          <w:szCs w:val="28"/>
        </w:rPr>
        <w:t>归口单位：</w:t>
      </w:r>
      <w:r>
        <w:rPr>
          <w:rFonts w:ascii="宋体" w:hAnsi="宋体"/>
          <w:sz w:val="28"/>
          <w:szCs w:val="28"/>
        </w:rPr>
        <w:t>中国建筑材料联合会</w:t>
      </w:r>
    </w:p>
    <w:p w:rsidR="009C4DDC" w:rsidRDefault="00057FEA">
      <w:pPr>
        <w:spacing w:line="360" w:lineRule="auto"/>
        <w:ind w:firstLineChars="300" w:firstLine="840"/>
        <w:rPr>
          <w:sz w:val="28"/>
          <w:szCs w:val="28"/>
        </w:rPr>
      </w:pPr>
      <w:r>
        <w:rPr>
          <w:rFonts w:ascii="黑体" w:eastAsia="黑体" w:hAnsi="黑体"/>
          <w:sz w:val="28"/>
          <w:szCs w:val="28"/>
        </w:rPr>
        <w:t>主要起草单位：</w:t>
      </w:r>
      <w:r>
        <w:rPr>
          <w:rFonts w:ascii="宋体" w:hAnsi="宋体" w:hint="eastAsia"/>
          <w:sz w:val="28"/>
          <w:szCs w:val="28"/>
        </w:rPr>
        <w:t>X</w:t>
      </w:r>
      <w:r>
        <w:rPr>
          <w:rFonts w:ascii="宋体" w:hAnsi="宋体"/>
          <w:sz w:val="28"/>
          <w:szCs w:val="28"/>
        </w:rPr>
        <w:t>XX</w:t>
      </w:r>
    </w:p>
    <w:p w:rsidR="009C4DDC" w:rsidRDefault="00057FEA">
      <w:pPr>
        <w:spacing w:line="360" w:lineRule="auto"/>
        <w:ind w:firstLineChars="300" w:firstLine="840"/>
        <w:rPr>
          <w:sz w:val="28"/>
          <w:szCs w:val="28"/>
        </w:rPr>
      </w:pPr>
      <w:r>
        <w:rPr>
          <w:rFonts w:ascii="黑体" w:eastAsia="黑体" w:hAnsi="黑体"/>
          <w:sz w:val="28"/>
          <w:szCs w:val="28"/>
        </w:rPr>
        <w:t>参加起草单位：</w:t>
      </w:r>
      <w:r>
        <w:rPr>
          <w:rFonts w:hint="eastAsia"/>
          <w:sz w:val="28"/>
          <w:szCs w:val="28"/>
        </w:rPr>
        <w:t>X</w:t>
      </w:r>
      <w:r>
        <w:rPr>
          <w:sz w:val="28"/>
          <w:szCs w:val="28"/>
        </w:rPr>
        <w:t>XX</w:t>
      </w:r>
    </w:p>
    <w:p w:rsidR="009C4DDC" w:rsidRDefault="00057FEA">
      <w:pPr>
        <w:spacing w:line="360" w:lineRule="auto"/>
        <w:ind w:firstLineChars="300" w:firstLine="840"/>
        <w:rPr>
          <w:sz w:val="28"/>
          <w:szCs w:val="28"/>
        </w:rPr>
      </w:pPr>
      <w:r>
        <w:rPr>
          <w:rFonts w:hint="eastAsia"/>
          <w:sz w:val="28"/>
          <w:szCs w:val="28"/>
        </w:rPr>
        <w:t>X</w:t>
      </w:r>
      <w:r>
        <w:rPr>
          <w:sz w:val="28"/>
          <w:szCs w:val="28"/>
        </w:rPr>
        <w:t>XX</w:t>
      </w:r>
    </w:p>
    <w:p w:rsidR="009C4DDC" w:rsidRDefault="009C4DDC">
      <w:pPr>
        <w:spacing w:line="360" w:lineRule="auto"/>
        <w:rPr>
          <w:sz w:val="28"/>
          <w:szCs w:val="28"/>
        </w:rPr>
      </w:pPr>
    </w:p>
    <w:p w:rsidR="009C4DDC" w:rsidRDefault="009C4DDC">
      <w:pPr>
        <w:spacing w:line="360" w:lineRule="auto"/>
      </w:pPr>
    </w:p>
    <w:p w:rsidR="009C4DDC" w:rsidRDefault="009C4DDC">
      <w:pPr>
        <w:spacing w:line="360" w:lineRule="auto"/>
      </w:pPr>
    </w:p>
    <w:p w:rsidR="009C4DDC" w:rsidRDefault="009C4DDC">
      <w:pPr>
        <w:spacing w:line="360" w:lineRule="auto"/>
      </w:pPr>
    </w:p>
    <w:p w:rsidR="009C4DDC" w:rsidRDefault="009C4DDC">
      <w:pPr>
        <w:spacing w:line="360" w:lineRule="auto"/>
      </w:pPr>
    </w:p>
    <w:p w:rsidR="009C4DDC" w:rsidRDefault="00057FEA">
      <w:pPr>
        <w:jc w:val="center"/>
      </w:pPr>
      <w:r>
        <w:rPr>
          <w:rFonts w:ascii="宋体" w:hAnsi="宋体"/>
          <w:sz w:val="28"/>
          <w:szCs w:val="28"/>
        </w:rPr>
        <w:t>本规范委托全国建材工业计量技术委员会负责解释</w:t>
      </w:r>
    </w:p>
    <w:p w:rsidR="009C4DDC" w:rsidRDefault="009C4DDC" w:rsidP="00721A3B">
      <w:pPr>
        <w:spacing w:line="600" w:lineRule="exact"/>
        <w:ind w:firstLineChars="257" w:firstLine="720"/>
        <w:rPr>
          <w:rFonts w:ascii="黑体" w:eastAsia="黑体" w:hAnsi="黑体"/>
          <w:bCs/>
          <w:sz w:val="28"/>
          <w:szCs w:val="28"/>
        </w:rPr>
      </w:pPr>
    </w:p>
    <w:p w:rsidR="009C4DDC" w:rsidRDefault="009C4DDC" w:rsidP="00721A3B">
      <w:pPr>
        <w:spacing w:line="600" w:lineRule="exact"/>
        <w:ind w:firstLineChars="257" w:firstLine="720"/>
        <w:rPr>
          <w:rFonts w:ascii="黑体" w:eastAsia="黑体" w:hAnsi="黑体"/>
          <w:bCs/>
          <w:sz w:val="28"/>
          <w:szCs w:val="28"/>
        </w:rPr>
      </w:pPr>
    </w:p>
    <w:p w:rsidR="009C4DDC" w:rsidRDefault="009C4DDC" w:rsidP="00721A3B">
      <w:pPr>
        <w:spacing w:line="600" w:lineRule="exact"/>
        <w:ind w:firstLineChars="257" w:firstLine="720"/>
        <w:rPr>
          <w:rFonts w:ascii="黑体" w:eastAsia="黑体" w:hAnsi="黑体"/>
          <w:bCs/>
          <w:sz w:val="28"/>
          <w:szCs w:val="28"/>
        </w:rPr>
      </w:pPr>
    </w:p>
    <w:p w:rsidR="009C4DDC" w:rsidRDefault="00057FEA" w:rsidP="00721A3B">
      <w:pPr>
        <w:spacing w:line="600" w:lineRule="exact"/>
        <w:ind w:firstLineChars="257" w:firstLine="720"/>
        <w:rPr>
          <w:rFonts w:eastAsia="黑体"/>
          <w:sz w:val="28"/>
          <w:szCs w:val="28"/>
        </w:rPr>
      </w:pPr>
      <w:r>
        <w:rPr>
          <w:rFonts w:ascii="黑体" w:eastAsia="黑体" w:hAnsi="黑体"/>
          <w:bCs/>
          <w:sz w:val="28"/>
          <w:szCs w:val="28"/>
        </w:rPr>
        <w:t>本规范主要起草人</w:t>
      </w:r>
      <w:r>
        <w:rPr>
          <w:rFonts w:ascii="黑体" w:eastAsia="黑体" w:hAnsi="黑体"/>
          <w:sz w:val="28"/>
          <w:szCs w:val="28"/>
        </w:rPr>
        <w:t>：</w:t>
      </w:r>
    </w:p>
    <w:p w:rsidR="009C4DDC" w:rsidRDefault="00057FEA">
      <w:pPr>
        <w:ind w:firstLine="560"/>
        <w:rPr>
          <w:rFonts w:ascii="黑体" w:eastAsia="黑体" w:hAnsi="黑体"/>
          <w:sz w:val="28"/>
          <w:szCs w:val="28"/>
        </w:rPr>
      </w:pPr>
      <w:r>
        <w:rPr>
          <w:rFonts w:ascii="黑体" w:eastAsia="黑体" w:hAnsi="黑体" w:hint="eastAsia"/>
          <w:sz w:val="28"/>
          <w:szCs w:val="28"/>
        </w:rPr>
        <w:t>X</w:t>
      </w:r>
      <w:r>
        <w:rPr>
          <w:rFonts w:ascii="黑体" w:eastAsia="黑体" w:hAnsi="黑体"/>
          <w:sz w:val="28"/>
          <w:szCs w:val="28"/>
        </w:rPr>
        <w:t xml:space="preserve">XX </w:t>
      </w:r>
      <w:r>
        <w:rPr>
          <w:rFonts w:ascii="黑体" w:eastAsia="黑体" w:hAnsi="黑体"/>
          <w:sz w:val="28"/>
          <w:szCs w:val="28"/>
        </w:rPr>
        <w:t>（</w:t>
      </w:r>
      <w:r>
        <w:rPr>
          <w:rFonts w:ascii="黑体" w:eastAsia="黑体" w:hAnsi="黑体" w:hint="eastAsia"/>
          <w:sz w:val="28"/>
          <w:szCs w:val="28"/>
        </w:rPr>
        <w:t>X</w:t>
      </w:r>
      <w:r>
        <w:rPr>
          <w:rFonts w:ascii="黑体" w:eastAsia="黑体" w:hAnsi="黑体"/>
          <w:sz w:val="28"/>
          <w:szCs w:val="28"/>
        </w:rPr>
        <w:t>XX</w:t>
      </w:r>
      <w:r>
        <w:rPr>
          <w:rFonts w:ascii="黑体" w:eastAsia="黑体" w:hAnsi="黑体"/>
          <w:sz w:val="28"/>
          <w:szCs w:val="28"/>
        </w:rPr>
        <w:t>）</w:t>
      </w:r>
    </w:p>
    <w:p w:rsidR="009C4DDC" w:rsidRDefault="00057FEA" w:rsidP="00721A3B">
      <w:pPr>
        <w:spacing w:line="600" w:lineRule="exact"/>
        <w:ind w:firstLineChars="557" w:firstLine="1560"/>
        <w:rPr>
          <w:rFonts w:ascii="黑体" w:eastAsia="黑体" w:hAnsi="黑体"/>
          <w:sz w:val="28"/>
          <w:szCs w:val="28"/>
        </w:rPr>
      </w:pPr>
      <w:r>
        <w:rPr>
          <w:rFonts w:ascii="黑体" w:eastAsia="黑体" w:hAnsi="黑体"/>
          <w:bCs/>
          <w:sz w:val="28"/>
          <w:szCs w:val="28"/>
        </w:rPr>
        <w:t>参加起草人</w:t>
      </w:r>
      <w:r>
        <w:rPr>
          <w:rFonts w:ascii="黑体" w:eastAsia="黑体" w:hAnsi="黑体"/>
          <w:sz w:val="28"/>
          <w:szCs w:val="28"/>
        </w:rPr>
        <w:t>：</w:t>
      </w:r>
    </w:p>
    <w:p w:rsidR="009C4DDC" w:rsidRDefault="00057FEA">
      <w:pPr>
        <w:ind w:firstLine="560"/>
        <w:rPr>
          <w:rFonts w:ascii="黑体" w:eastAsia="黑体" w:hAnsi="黑体"/>
          <w:sz w:val="28"/>
          <w:szCs w:val="28"/>
        </w:rPr>
      </w:pPr>
      <w:r>
        <w:rPr>
          <w:rFonts w:ascii="黑体" w:eastAsia="黑体" w:hAnsi="黑体" w:hint="eastAsia"/>
          <w:sz w:val="28"/>
          <w:szCs w:val="28"/>
        </w:rPr>
        <w:t>X</w:t>
      </w:r>
      <w:r>
        <w:rPr>
          <w:rFonts w:ascii="黑体" w:eastAsia="黑体" w:hAnsi="黑体"/>
          <w:sz w:val="28"/>
          <w:szCs w:val="28"/>
        </w:rPr>
        <w:t>XX</w:t>
      </w:r>
      <w:r>
        <w:rPr>
          <w:rFonts w:ascii="黑体" w:eastAsia="黑体" w:hAnsi="黑体" w:hint="eastAsia"/>
          <w:sz w:val="28"/>
          <w:szCs w:val="28"/>
        </w:rPr>
        <w:t>（</w:t>
      </w:r>
      <w:r>
        <w:rPr>
          <w:rFonts w:ascii="黑体" w:eastAsia="黑体" w:hAnsi="黑体" w:hint="eastAsia"/>
          <w:sz w:val="28"/>
          <w:szCs w:val="28"/>
        </w:rPr>
        <w:t>X</w:t>
      </w:r>
      <w:r>
        <w:rPr>
          <w:rFonts w:ascii="黑体" w:eastAsia="黑体" w:hAnsi="黑体"/>
          <w:sz w:val="28"/>
          <w:szCs w:val="28"/>
        </w:rPr>
        <w:t>XX</w:t>
      </w:r>
      <w:r>
        <w:rPr>
          <w:rFonts w:ascii="黑体" w:eastAsia="黑体" w:hAnsi="黑体" w:hint="eastAsia"/>
          <w:sz w:val="28"/>
          <w:szCs w:val="28"/>
        </w:rPr>
        <w:t>）</w:t>
      </w:r>
    </w:p>
    <w:p w:rsidR="009C4DDC" w:rsidRDefault="00057FEA">
      <w:pPr>
        <w:ind w:firstLineChars="1000" w:firstLine="2800"/>
        <w:rPr>
          <w:rFonts w:ascii="黑体" w:eastAsia="黑体" w:hAnsi="黑体"/>
          <w:sz w:val="28"/>
          <w:szCs w:val="28"/>
        </w:rPr>
      </w:pPr>
      <w:r>
        <w:rPr>
          <w:rFonts w:ascii="黑体" w:eastAsia="黑体" w:hAnsi="黑体" w:hint="eastAsia"/>
          <w:sz w:val="28"/>
          <w:szCs w:val="28"/>
        </w:rPr>
        <w:t>X</w:t>
      </w:r>
      <w:r>
        <w:rPr>
          <w:rFonts w:ascii="黑体" w:eastAsia="黑体" w:hAnsi="黑体"/>
          <w:sz w:val="28"/>
          <w:szCs w:val="28"/>
        </w:rPr>
        <w:t xml:space="preserve">XX </w:t>
      </w:r>
      <w:r>
        <w:rPr>
          <w:rFonts w:ascii="黑体" w:eastAsia="黑体" w:hAnsi="黑体"/>
          <w:sz w:val="28"/>
          <w:szCs w:val="28"/>
        </w:rPr>
        <w:t>（</w:t>
      </w:r>
      <w:r>
        <w:rPr>
          <w:rFonts w:ascii="黑体" w:eastAsia="黑体" w:hAnsi="黑体" w:hint="eastAsia"/>
          <w:sz w:val="28"/>
          <w:szCs w:val="28"/>
        </w:rPr>
        <w:t>X</w:t>
      </w:r>
      <w:r>
        <w:rPr>
          <w:rFonts w:ascii="黑体" w:eastAsia="黑体" w:hAnsi="黑体"/>
          <w:sz w:val="28"/>
          <w:szCs w:val="28"/>
        </w:rPr>
        <w:t>XX</w:t>
      </w:r>
      <w:r>
        <w:rPr>
          <w:rFonts w:ascii="黑体" w:eastAsia="黑体" w:hAnsi="黑体"/>
          <w:sz w:val="28"/>
          <w:szCs w:val="28"/>
        </w:rPr>
        <w:t>）</w:t>
      </w:r>
    </w:p>
    <w:p w:rsidR="009C4DDC" w:rsidRDefault="00057FEA">
      <w:pPr>
        <w:ind w:firstLineChars="1000" w:firstLine="2800"/>
        <w:rPr>
          <w:rFonts w:ascii="黑体" w:eastAsia="黑体" w:hAnsi="黑体"/>
          <w:sz w:val="28"/>
          <w:szCs w:val="28"/>
        </w:rPr>
      </w:pPr>
      <w:r>
        <w:rPr>
          <w:rFonts w:ascii="黑体" w:eastAsia="黑体" w:hAnsi="黑体" w:hint="eastAsia"/>
          <w:sz w:val="28"/>
          <w:szCs w:val="28"/>
        </w:rPr>
        <w:t>X</w:t>
      </w:r>
      <w:r>
        <w:rPr>
          <w:rFonts w:ascii="黑体" w:eastAsia="黑体" w:hAnsi="黑体"/>
          <w:sz w:val="28"/>
          <w:szCs w:val="28"/>
        </w:rPr>
        <w:t>XX</w:t>
      </w:r>
      <w:r>
        <w:rPr>
          <w:rFonts w:ascii="黑体" w:eastAsia="黑体" w:hAnsi="黑体" w:hint="eastAsia"/>
          <w:sz w:val="28"/>
          <w:szCs w:val="28"/>
        </w:rPr>
        <w:t>（</w:t>
      </w:r>
      <w:r>
        <w:rPr>
          <w:rFonts w:ascii="黑体" w:eastAsia="黑体" w:hAnsi="黑体" w:hint="eastAsia"/>
          <w:sz w:val="28"/>
          <w:szCs w:val="28"/>
        </w:rPr>
        <w:t>X</w:t>
      </w:r>
      <w:r>
        <w:rPr>
          <w:rFonts w:ascii="黑体" w:eastAsia="黑体" w:hAnsi="黑体"/>
          <w:sz w:val="28"/>
          <w:szCs w:val="28"/>
        </w:rPr>
        <w:t>XX</w:t>
      </w:r>
      <w:r>
        <w:rPr>
          <w:rFonts w:ascii="黑体" w:eastAsia="黑体" w:hAnsi="黑体" w:hint="eastAsia"/>
          <w:sz w:val="28"/>
          <w:szCs w:val="28"/>
        </w:rPr>
        <w:t>）</w:t>
      </w:r>
    </w:p>
    <w:p w:rsidR="009C4DDC" w:rsidRDefault="009C4DDC">
      <w:pPr>
        <w:spacing w:line="360" w:lineRule="auto"/>
        <w:ind w:firstLineChars="1100" w:firstLine="3080"/>
        <w:rPr>
          <w:rFonts w:ascii="黑体" w:eastAsia="黑体" w:hAnsi="黑体"/>
          <w:sz w:val="28"/>
          <w:szCs w:val="28"/>
        </w:rPr>
      </w:pPr>
    </w:p>
    <w:p w:rsidR="009C4DDC" w:rsidRDefault="009C4DDC">
      <w:pPr>
        <w:ind w:firstLineChars="1000" w:firstLine="2800"/>
        <w:rPr>
          <w:rFonts w:ascii="黑体" w:eastAsia="黑体" w:hAnsi="黑体"/>
          <w:sz w:val="28"/>
          <w:szCs w:val="28"/>
        </w:rPr>
      </w:pPr>
    </w:p>
    <w:p w:rsidR="009C4DDC" w:rsidRDefault="009C4DDC">
      <w:pPr>
        <w:pStyle w:val="af7"/>
      </w:pPr>
    </w:p>
    <w:bookmarkEnd w:id="0"/>
    <w:bookmarkEnd w:id="1"/>
    <w:p w:rsidR="009C4DDC" w:rsidRDefault="009C4DDC">
      <w:pPr>
        <w:pStyle w:val="af7"/>
      </w:pPr>
    </w:p>
    <w:p w:rsidR="009C4DDC" w:rsidRDefault="009C4DDC">
      <w:pPr>
        <w:pStyle w:val="af7"/>
      </w:pPr>
    </w:p>
    <w:p w:rsidR="009C4DDC" w:rsidRDefault="009C4DDC">
      <w:pPr>
        <w:pStyle w:val="af7"/>
      </w:pPr>
    </w:p>
    <w:p w:rsidR="009C4DDC" w:rsidRDefault="009C4DDC">
      <w:pPr>
        <w:pStyle w:val="af7"/>
      </w:pPr>
    </w:p>
    <w:p w:rsidR="009C4DDC" w:rsidRDefault="009C4DDC">
      <w:pPr>
        <w:pStyle w:val="af7"/>
      </w:pPr>
    </w:p>
    <w:p w:rsidR="009C4DDC" w:rsidRDefault="009C4DDC">
      <w:pPr>
        <w:pStyle w:val="af7"/>
      </w:pPr>
    </w:p>
    <w:p w:rsidR="009C4DDC" w:rsidRDefault="009C4DDC">
      <w:pPr>
        <w:pStyle w:val="af7"/>
      </w:pPr>
    </w:p>
    <w:p w:rsidR="009C4DDC" w:rsidRDefault="009C4DDC">
      <w:pPr>
        <w:pStyle w:val="af7"/>
      </w:pPr>
    </w:p>
    <w:p w:rsidR="009C4DDC" w:rsidRDefault="009C4DDC">
      <w:pPr>
        <w:pStyle w:val="af7"/>
      </w:pPr>
    </w:p>
    <w:p w:rsidR="009C4DDC" w:rsidRDefault="009C4DDC">
      <w:pPr>
        <w:pStyle w:val="af7"/>
      </w:pPr>
    </w:p>
    <w:p w:rsidR="009C4DDC" w:rsidRDefault="009C4DDC">
      <w:pPr>
        <w:pStyle w:val="af7"/>
      </w:pPr>
    </w:p>
    <w:p w:rsidR="009C4DDC" w:rsidRDefault="009C4DDC">
      <w:pPr>
        <w:pStyle w:val="af7"/>
      </w:pPr>
    </w:p>
    <w:p w:rsidR="009C4DDC" w:rsidRDefault="009C4DDC">
      <w:pPr>
        <w:pStyle w:val="af7"/>
      </w:pPr>
    </w:p>
    <w:p w:rsidR="009C4DDC" w:rsidRDefault="009C4DDC">
      <w:pPr>
        <w:pStyle w:val="af7"/>
      </w:pPr>
    </w:p>
    <w:p w:rsidR="009C4DDC" w:rsidRDefault="009C4DDC">
      <w:pPr>
        <w:pStyle w:val="af7"/>
      </w:pPr>
      <w:bookmarkStart w:id="2" w:name="_GoBack"/>
      <w:bookmarkEnd w:id="2"/>
    </w:p>
    <w:p w:rsidR="009C4DDC" w:rsidRDefault="009C4DDC">
      <w:pPr>
        <w:pStyle w:val="af7"/>
      </w:pPr>
    </w:p>
    <w:p w:rsidR="009C4DDC" w:rsidRDefault="009C4DDC">
      <w:pPr>
        <w:pStyle w:val="af7"/>
      </w:pPr>
    </w:p>
    <w:p w:rsidR="009C4DDC" w:rsidRDefault="00057FEA">
      <w:pPr>
        <w:jc w:val="center"/>
        <w:rPr>
          <w:rFonts w:ascii="黑体" w:eastAsia="黑体" w:hAnsi="宋体"/>
          <w:color w:val="000000"/>
          <w:sz w:val="32"/>
          <w:szCs w:val="32"/>
        </w:rPr>
      </w:pPr>
      <w:r>
        <w:rPr>
          <w:rFonts w:ascii="黑体" w:eastAsia="黑体" w:hAnsi="宋体" w:hint="eastAsia"/>
          <w:color w:val="000000"/>
          <w:sz w:val="32"/>
          <w:szCs w:val="32"/>
        </w:rPr>
        <w:t>引言</w:t>
      </w:r>
    </w:p>
    <w:p w:rsidR="009C4DDC" w:rsidRDefault="00057FEA">
      <w:pPr>
        <w:ind w:firstLineChars="200" w:firstLine="420"/>
        <w:rPr>
          <w:rFonts w:ascii="宋体" w:hAnsi="宋体"/>
          <w:color w:val="000000"/>
          <w:szCs w:val="21"/>
        </w:rPr>
      </w:pPr>
      <w:r>
        <w:rPr>
          <w:rFonts w:ascii="宋体" w:hAnsi="宋体" w:hint="eastAsia"/>
          <w:color w:val="000000"/>
          <w:szCs w:val="21"/>
        </w:rPr>
        <w:t>本规范依据</w:t>
      </w:r>
      <w:r>
        <w:rPr>
          <w:rFonts w:ascii="宋体" w:hAnsi="宋体" w:hint="eastAsia"/>
          <w:color w:val="000000"/>
          <w:szCs w:val="21"/>
        </w:rPr>
        <w:t>JJF1071-2010</w:t>
      </w:r>
      <w:r>
        <w:rPr>
          <w:rFonts w:ascii="宋体" w:hAnsi="宋体" w:hint="eastAsia"/>
          <w:color w:val="000000"/>
          <w:szCs w:val="21"/>
        </w:rPr>
        <w:t>《国家计量校准规范编写规则》，</w:t>
      </w:r>
      <w:r>
        <w:rPr>
          <w:rFonts w:ascii="宋体" w:hAnsi="宋体" w:hint="eastAsia"/>
          <w:color w:val="000000"/>
          <w:szCs w:val="21"/>
        </w:rPr>
        <w:t>JJF1001-2011</w:t>
      </w:r>
      <w:r>
        <w:rPr>
          <w:rFonts w:ascii="宋体" w:hAnsi="宋体" w:hint="eastAsia"/>
          <w:color w:val="000000"/>
          <w:szCs w:val="21"/>
        </w:rPr>
        <w:t>《通用计量术语及定义》和</w:t>
      </w:r>
      <w:r>
        <w:rPr>
          <w:rFonts w:ascii="宋体" w:hAnsi="宋体" w:hint="eastAsia"/>
          <w:color w:val="000000"/>
          <w:szCs w:val="21"/>
        </w:rPr>
        <w:t>JJF1059.1-2012</w:t>
      </w:r>
      <w:r>
        <w:rPr>
          <w:rFonts w:ascii="宋体" w:hAnsi="宋体" w:hint="eastAsia"/>
          <w:color w:val="000000"/>
          <w:szCs w:val="21"/>
        </w:rPr>
        <w:t>《测量不确定度评定与表示》的规定而制定。</w:t>
      </w:r>
    </w:p>
    <w:p w:rsidR="009C4DDC" w:rsidRDefault="00057FEA">
      <w:pPr>
        <w:ind w:firstLineChars="200" w:firstLine="420"/>
        <w:rPr>
          <w:rFonts w:ascii="宋体" w:hAnsi="宋体"/>
          <w:color w:val="000000"/>
          <w:szCs w:val="21"/>
        </w:rPr>
      </w:pPr>
      <w:r>
        <w:rPr>
          <w:rFonts w:ascii="宋体" w:hAnsi="宋体" w:hint="eastAsia"/>
          <w:color w:val="000000"/>
          <w:szCs w:val="21"/>
        </w:rPr>
        <w:t>本规范为首次发布。</w:t>
      </w:r>
    </w:p>
    <w:p w:rsidR="009C4DDC" w:rsidRDefault="009C4DDC">
      <w:pPr>
        <w:ind w:firstLine="495"/>
        <w:rPr>
          <w:rFonts w:ascii="宋体" w:hAnsi="宋体"/>
          <w:color w:val="000000"/>
          <w:sz w:val="24"/>
        </w:rPr>
      </w:pPr>
    </w:p>
    <w:p w:rsidR="009C4DDC" w:rsidRDefault="009C4DDC">
      <w:pPr>
        <w:spacing w:line="240" w:lineRule="atLeast"/>
        <w:ind w:firstLine="495"/>
        <w:rPr>
          <w:rFonts w:ascii="宋体" w:hAnsi="宋体"/>
          <w:color w:val="000000"/>
          <w:sz w:val="24"/>
        </w:rPr>
        <w:sectPr w:rsidR="009C4DDC">
          <w:headerReference w:type="default" r:id="rId11"/>
          <w:footerReference w:type="default" r:id="rId12"/>
          <w:pgSz w:w="11850" w:h="16783"/>
          <w:pgMar w:top="1440" w:right="1797" w:bottom="1440" w:left="1797" w:header="851" w:footer="992" w:gutter="0"/>
          <w:pgNumType w:fmt="upperRoman" w:start="1"/>
          <w:cols w:space="720"/>
          <w:docGrid w:type="lines" w:linePitch="481" w:charSpace="-5735"/>
        </w:sectPr>
      </w:pPr>
    </w:p>
    <w:p w:rsidR="009C4DDC" w:rsidRDefault="00057FEA">
      <w:pPr>
        <w:spacing w:before="240" w:line="360" w:lineRule="auto"/>
        <w:jc w:val="center"/>
        <w:rPr>
          <w:rFonts w:ascii="黑体" w:eastAsia="黑体" w:hAnsi="宋体"/>
          <w:bCs/>
          <w:szCs w:val="21"/>
        </w:rPr>
      </w:pPr>
      <w:r>
        <w:rPr>
          <w:rFonts w:ascii="黑体" w:eastAsia="黑体" w:hint="eastAsia"/>
          <w:sz w:val="32"/>
          <w:szCs w:val="32"/>
        </w:rPr>
        <w:lastRenderedPageBreak/>
        <w:t>卫生陶瓷包装跌落试验装置校准规范</w:t>
      </w:r>
    </w:p>
    <w:p w:rsidR="009C4DDC" w:rsidRDefault="00057FEA">
      <w:pPr>
        <w:spacing w:before="240" w:line="360" w:lineRule="auto"/>
        <w:rPr>
          <w:rFonts w:ascii="黑体" w:eastAsia="黑体" w:hAnsi="宋体"/>
          <w:bCs/>
          <w:szCs w:val="21"/>
        </w:rPr>
      </w:pPr>
      <w:r>
        <w:rPr>
          <w:rFonts w:ascii="黑体" w:eastAsia="黑体" w:hAnsi="宋体" w:hint="eastAsia"/>
          <w:bCs/>
          <w:szCs w:val="21"/>
        </w:rPr>
        <w:t xml:space="preserve">1 </w:t>
      </w:r>
      <w:r>
        <w:rPr>
          <w:rFonts w:ascii="黑体" w:eastAsia="黑体" w:hAnsi="宋体" w:hint="eastAsia"/>
          <w:bCs/>
          <w:szCs w:val="21"/>
        </w:rPr>
        <w:t>范围</w:t>
      </w:r>
    </w:p>
    <w:p w:rsidR="009C4DDC" w:rsidRDefault="00057FEA">
      <w:pPr>
        <w:spacing w:line="360" w:lineRule="auto"/>
        <w:ind w:firstLine="420"/>
        <w:rPr>
          <w:rFonts w:ascii="宋体" w:hAnsi="宋体"/>
          <w:szCs w:val="21"/>
        </w:rPr>
      </w:pPr>
      <w:r>
        <w:rPr>
          <w:rFonts w:ascii="宋体" w:hAnsi="宋体" w:hint="eastAsia"/>
          <w:szCs w:val="21"/>
        </w:rPr>
        <w:t>本规范适用于卫生陶瓷包装</w:t>
      </w:r>
      <w:r>
        <w:rPr>
          <w:rFonts w:ascii="宋体" w:hAnsi="宋体" w:hint="eastAsia"/>
          <w:szCs w:val="21"/>
        </w:rPr>
        <w:t>跌落</w:t>
      </w:r>
      <w:r>
        <w:rPr>
          <w:rFonts w:ascii="宋体" w:hAnsi="宋体" w:hint="eastAsia"/>
          <w:szCs w:val="21"/>
        </w:rPr>
        <w:t>试验机的校准。</w:t>
      </w:r>
    </w:p>
    <w:p w:rsidR="009C4DDC" w:rsidRDefault="00057FEA">
      <w:pPr>
        <w:spacing w:before="240" w:line="360" w:lineRule="auto"/>
        <w:rPr>
          <w:rFonts w:ascii="黑体" w:eastAsia="黑体" w:hAnsi="宋体"/>
          <w:bCs/>
          <w:szCs w:val="21"/>
        </w:rPr>
      </w:pPr>
      <w:r>
        <w:rPr>
          <w:rFonts w:ascii="黑体" w:eastAsia="黑体" w:hAnsi="宋体" w:hint="eastAsia"/>
          <w:bCs/>
          <w:szCs w:val="21"/>
        </w:rPr>
        <w:t>2</w:t>
      </w:r>
      <w:r>
        <w:rPr>
          <w:rFonts w:ascii="黑体" w:eastAsia="黑体" w:hAnsi="宋体" w:hint="eastAsia"/>
          <w:bCs/>
          <w:szCs w:val="21"/>
        </w:rPr>
        <w:t>引用文件</w:t>
      </w:r>
    </w:p>
    <w:p w:rsidR="009C4DDC" w:rsidRDefault="00057FEA">
      <w:pPr>
        <w:spacing w:line="360" w:lineRule="auto"/>
        <w:ind w:firstLineChars="200" w:firstLine="420"/>
        <w:rPr>
          <w:rFonts w:ascii="宋体" w:hAnsi="宋体"/>
          <w:szCs w:val="21"/>
        </w:rPr>
      </w:pPr>
      <w:r>
        <w:rPr>
          <w:rFonts w:ascii="宋体" w:hAnsi="宋体" w:hint="eastAsia"/>
          <w:szCs w:val="21"/>
        </w:rPr>
        <w:t>本规范引用下列</w:t>
      </w:r>
      <w:r>
        <w:rPr>
          <w:rFonts w:hAnsi="宋体"/>
          <w:szCs w:val="21"/>
        </w:rPr>
        <w:t>文件</w:t>
      </w:r>
      <w:r>
        <w:rPr>
          <w:rFonts w:ascii="宋体" w:hAnsi="宋体" w:hint="eastAsia"/>
          <w:szCs w:val="21"/>
        </w:rPr>
        <w:t>：</w:t>
      </w:r>
    </w:p>
    <w:p w:rsidR="009C4DDC" w:rsidRDefault="00057FEA">
      <w:pPr>
        <w:spacing w:line="360" w:lineRule="auto"/>
        <w:ind w:firstLineChars="200" w:firstLine="420"/>
        <w:rPr>
          <w:rFonts w:ascii="宋体" w:hAnsi="宋体"/>
          <w:szCs w:val="21"/>
        </w:rPr>
      </w:pPr>
      <w:r>
        <w:rPr>
          <w:rFonts w:ascii="宋体" w:hAnsi="宋体" w:hint="eastAsia"/>
          <w:szCs w:val="21"/>
        </w:rPr>
        <w:t>JC</w:t>
      </w:r>
      <w:r>
        <w:rPr>
          <w:rFonts w:ascii="宋体" w:hAnsi="宋体"/>
          <w:szCs w:val="21"/>
        </w:rPr>
        <w:t>/T</w:t>
      </w:r>
      <w:r>
        <w:rPr>
          <w:rFonts w:ascii="宋体" w:hAnsi="宋体" w:hint="eastAsia"/>
          <w:szCs w:val="21"/>
        </w:rPr>
        <w:t xml:space="preserve"> 694-2008 </w:t>
      </w:r>
      <w:r>
        <w:rPr>
          <w:rFonts w:ascii="宋体" w:hAnsi="宋体" w:hint="eastAsia"/>
          <w:szCs w:val="21"/>
        </w:rPr>
        <w:t>卫生陶瓷包装</w:t>
      </w:r>
    </w:p>
    <w:p w:rsidR="009C4DDC" w:rsidRDefault="00057FEA">
      <w:pPr>
        <w:spacing w:line="360" w:lineRule="auto"/>
        <w:ind w:firstLineChars="200" w:firstLine="420"/>
        <w:rPr>
          <w:rFonts w:ascii="宋体" w:hAnsi="宋体"/>
          <w:szCs w:val="21"/>
        </w:rPr>
      </w:pPr>
      <w:r>
        <w:rPr>
          <w:rFonts w:ascii="宋体" w:hAnsi="宋体" w:hint="eastAsia"/>
          <w:szCs w:val="21"/>
        </w:rPr>
        <w:t>GB/T 1019</w:t>
      </w:r>
      <w:r>
        <w:rPr>
          <w:rFonts w:ascii="宋体" w:hAnsi="宋体" w:hint="eastAsia"/>
          <w:szCs w:val="21"/>
        </w:rPr>
        <w:t xml:space="preserve">-2008 </w:t>
      </w:r>
      <w:r>
        <w:rPr>
          <w:rFonts w:ascii="宋体" w:hAnsi="宋体" w:hint="eastAsia"/>
          <w:szCs w:val="21"/>
        </w:rPr>
        <w:t>家用和类似用途电器包装通则</w:t>
      </w:r>
    </w:p>
    <w:p w:rsidR="009C4DDC" w:rsidRDefault="00057FEA">
      <w:pPr>
        <w:spacing w:line="360" w:lineRule="auto"/>
        <w:ind w:firstLineChars="200" w:firstLine="420"/>
        <w:rPr>
          <w:rFonts w:ascii="宋体" w:hAnsi="宋体"/>
          <w:szCs w:val="21"/>
        </w:rPr>
      </w:pPr>
      <w:r>
        <w:rPr>
          <w:rFonts w:ascii="宋体" w:hAnsi="宋体" w:hint="eastAsia"/>
          <w:szCs w:val="21"/>
        </w:rPr>
        <w:t>GB/T 4857.5</w:t>
      </w:r>
      <w:r>
        <w:rPr>
          <w:rFonts w:ascii="宋体" w:hAnsi="宋体" w:hint="eastAsia"/>
          <w:szCs w:val="21"/>
        </w:rPr>
        <w:t>-1992</w:t>
      </w:r>
      <w:r>
        <w:rPr>
          <w:rFonts w:ascii="宋体" w:hAnsi="宋体" w:hint="eastAsia"/>
          <w:szCs w:val="21"/>
        </w:rPr>
        <w:t xml:space="preserve"> </w:t>
      </w:r>
      <w:r>
        <w:rPr>
          <w:rFonts w:ascii="宋体" w:hAnsi="宋体" w:hint="eastAsia"/>
          <w:szCs w:val="21"/>
        </w:rPr>
        <w:t>包装</w:t>
      </w:r>
      <w:r>
        <w:rPr>
          <w:rFonts w:ascii="宋体" w:hAnsi="宋体" w:hint="eastAsia"/>
          <w:szCs w:val="21"/>
        </w:rPr>
        <w:t xml:space="preserve"> </w:t>
      </w:r>
      <w:r>
        <w:rPr>
          <w:rFonts w:ascii="宋体" w:hAnsi="宋体" w:hint="eastAsia"/>
          <w:szCs w:val="21"/>
        </w:rPr>
        <w:t>运输包装件</w:t>
      </w:r>
      <w:r>
        <w:rPr>
          <w:rFonts w:ascii="宋体" w:hAnsi="宋体" w:hint="eastAsia"/>
          <w:szCs w:val="21"/>
        </w:rPr>
        <w:t xml:space="preserve"> </w:t>
      </w:r>
      <w:r>
        <w:rPr>
          <w:rFonts w:ascii="宋体" w:hAnsi="宋体" w:hint="eastAsia"/>
          <w:szCs w:val="21"/>
        </w:rPr>
        <w:t>跌落试验方法</w:t>
      </w:r>
      <w:r>
        <w:rPr>
          <w:rFonts w:ascii="宋体" w:hAnsi="宋体" w:hint="eastAsia"/>
          <w:szCs w:val="21"/>
        </w:rPr>
        <w:t xml:space="preserve"> </w:t>
      </w:r>
    </w:p>
    <w:p w:rsidR="009C4DDC" w:rsidRDefault="00057FEA">
      <w:pPr>
        <w:spacing w:line="360" w:lineRule="auto"/>
        <w:ind w:firstLineChars="200" w:firstLine="420"/>
        <w:rPr>
          <w:rFonts w:ascii="宋体" w:hAnsi="宋体"/>
          <w:szCs w:val="21"/>
        </w:rPr>
      </w:pPr>
      <w:r>
        <w:rPr>
          <w:rFonts w:ascii="宋体" w:hAnsi="宋体"/>
          <w:szCs w:val="21"/>
        </w:rPr>
        <w:t>凡是注日期的引用文件，仅注日期的版本适用于本规范；凡是不注日期的引用文件，其最新版本（包括所有的修改单）适用于本规范。</w:t>
      </w:r>
    </w:p>
    <w:p w:rsidR="009C4DDC" w:rsidRDefault="00057FEA">
      <w:pPr>
        <w:spacing w:before="240" w:line="360" w:lineRule="auto"/>
        <w:rPr>
          <w:rFonts w:ascii="黑体" w:eastAsia="黑体" w:hAnsi="宋体"/>
          <w:color w:val="000000"/>
          <w:szCs w:val="21"/>
        </w:rPr>
      </w:pPr>
      <w:r>
        <w:rPr>
          <w:rFonts w:ascii="黑体" w:eastAsia="黑体" w:hAnsi="宋体" w:hint="eastAsia"/>
          <w:color w:val="000000"/>
          <w:szCs w:val="21"/>
        </w:rPr>
        <w:t xml:space="preserve">3 </w:t>
      </w:r>
      <w:r>
        <w:rPr>
          <w:rFonts w:ascii="黑体" w:eastAsia="黑体" w:hAnsi="宋体" w:hint="eastAsia"/>
          <w:color w:val="000000"/>
          <w:szCs w:val="21"/>
        </w:rPr>
        <w:t>概述</w:t>
      </w:r>
    </w:p>
    <w:p w:rsidR="009C4DDC" w:rsidRDefault="00057FEA">
      <w:pPr>
        <w:spacing w:before="240" w:line="360" w:lineRule="auto"/>
        <w:rPr>
          <w:rFonts w:ascii="宋体" w:hAnsi="宋体"/>
          <w:bCs/>
          <w:color w:val="000000"/>
          <w:szCs w:val="21"/>
        </w:rPr>
      </w:pPr>
      <w:r>
        <w:rPr>
          <w:rFonts w:ascii="宋体" w:hAnsi="宋体" w:hint="eastAsia"/>
          <w:bCs/>
          <w:color w:val="000000"/>
          <w:szCs w:val="21"/>
        </w:rPr>
        <w:t xml:space="preserve">3.1 </w:t>
      </w:r>
      <w:r>
        <w:rPr>
          <w:rFonts w:ascii="宋体" w:hAnsi="宋体" w:hint="eastAsia"/>
          <w:bCs/>
          <w:color w:val="000000"/>
          <w:szCs w:val="21"/>
        </w:rPr>
        <w:t>用途</w:t>
      </w:r>
    </w:p>
    <w:p w:rsidR="009C4DDC" w:rsidRDefault="00057FEA">
      <w:pPr>
        <w:spacing w:line="360" w:lineRule="auto"/>
        <w:ind w:firstLineChars="200" w:firstLine="420"/>
        <w:jc w:val="left"/>
      </w:pPr>
      <w:r>
        <w:rPr>
          <w:rFonts w:ascii="宋体" w:hAnsi="宋体" w:hint="eastAsia"/>
          <w:bCs/>
          <w:color w:val="000000"/>
          <w:szCs w:val="21"/>
        </w:rPr>
        <w:t>卫生陶瓷包装</w:t>
      </w:r>
      <w:r>
        <w:rPr>
          <w:rFonts w:ascii="宋体" w:hAnsi="宋体" w:hint="eastAsia"/>
          <w:bCs/>
          <w:color w:val="000000"/>
          <w:szCs w:val="21"/>
        </w:rPr>
        <w:t>跌落</w:t>
      </w:r>
      <w:r>
        <w:rPr>
          <w:rFonts w:ascii="宋体" w:hAnsi="宋体" w:hint="eastAsia"/>
          <w:bCs/>
          <w:color w:val="000000"/>
          <w:szCs w:val="21"/>
        </w:rPr>
        <w:t>试验机</w:t>
      </w:r>
      <w:r>
        <w:rPr>
          <w:rFonts w:ascii="宋体" w:hAnsi="宋体" w:hint="eastAsia"/>
          <w:bCs/>
          <w:color w:val="000000"/>
          <w:szCs w:val="21"/>
        </w:rPr>
        <w:t>用于</w:t>
      </w:r>
      <w:r>
        <w:rPr>
          <w:rFonts w:ascii="宋体" w:hAnsi="宋体" w:hint="eastAsia"/>
          <w:bCs/>
          <w:color w:val="000000"/>
          <w:szCs w:val="21"/>
        </w:rPr>
        <w:t>检验纸箱或其它</w:t>
      </w:r>
      <w:r>
        <w:rPr>
          <w:rFonts w:ascii="宋体" w:hAnsi="宋体" w:hint="eastAsia"/>
          <w:bCs/>
          <w:color w:val="000000"/>
          <w:szCs w:val="21"/>
        </w:rPr>
        <w:t>材料包装后的卫生陶瓷在实际运输与装卸过程中受到跌落冲击的影响程度，评定包装件在搬运过程中耐冲击的强度和包装设计的合理性</w:t>
      </w:r>
      <w:r>
        <w:rPr>
          <w:rFonts w:ascii="宋体" w:hAnsi="宋体" w:hint="eastAsia"/>
          <w:bCs/>
          <w:color w:val="000000"/>
          <w:szCs w:val="21"/>
        </w:rPr>
        <w:t>。</w:t>
      </w:r>
      <w:r w:rsidR="00721A3B">
        <w:rPr>
          <w:rFonts w:ascii="宋体" w:hAnsi="宋体" w:hint="eastAsia"/>
          <w:bCs/>
          <w:color w:val="000000"/>
          <w:szCs w:val="21"/>
        </w:rPr>
        <w:t>本校准规范主要用于包装标准</w:t>
      </w:r>
      <w:r w:rsidR="00721A3B">
        <w:rPr>
          <w:rFonts w:ascii="宋体" w:hAnsi="宋体" w:hint="eastAsia"/>
          <w:szCs w:val="21"/>
        </w:rPr>
        <w:t>JC</w:t>
      </w:r>
      <w:r w:rsidR="00721A3B">
        <w:rPr>
          <w:rFonts w:ascii="宋体" w:hAnsi="宋体"/>
          <w:szCs w:val="21"/>
        </w:rPr>
        <w:t>/T</w:t>
      </w:r>
      <w:r w:rsidR="00721A3B">
        <w:rPr>
          <w:rFonts w:ascii="宋体" w:hAnsi="宋体" w:hint="eastAsia"/>
          <w:szCs w:val="21"/>
        </w:rPr>
        <w:t xml:space="preserve"> 694-2008、GB/T 1019-2008、GB/T 4857.5-1992中卫生陶瓷产品包装跌落</w:t>
      </w:r>
      <w:r w:rsidR="00EA6864">
        <w:rPr>
          <w:rFonts w:ascii="宋体" w:hAnsi="宋体" w:hint="eastAsia"/>
          <w:szCs w:val="21"/>
        </w:rPr>
        <w:t>性能的校准。</w:t>
      </w:r>
    </w:p>
    <w:p w:rsidR="009C4DDC" w:rsidRDefault="00057FEA">
      <w:pPr>
        <w:spacing w:line="360" w:lineRule="auto"/>
        <w:rPr>
          <w:rFonts w:ascii="宋体" w:hAnsi="宋体"/>
          <w:bCs/>
          <w:color w:val="000000"/>
          <w:szCs w:val="21"/>
        </w:rPr>
      </w:pPr>
      <w:r>
        <w:rPr>
          <w:rFonts w:ascii="宋体" w:hAnsi="宋体" w:hint="eastAsia"/>
          <w:bCs/>
          <w:color w:val="000000"/>
          <w:szCs w:val="21"/>
        </w:rPr>
        <w:t xml:space="preserve">3.2 </w:t>
      </w:r>
      <w:r>
        <w:rPr>
          <w:rFonts w:ascii="宋体" w:hAnsi="宋体" w:hint="eastAsia"/>
          <w:bCs/>
          <w:color w:val="000000"/>
          <w:szCs w:val="21"/>
        </w:rPr>
        <w:t>结构</w:t>
      </w:r>
    </w:p>
    <w:p w:rsidR="009C4DDC" w:rsidRDefault="00057FEA">
      <w:pPr>
        <w:spacing w:line="360" w:lineRule="auto"/>
        <w:ind w:firstLineChars="200" w:firstLine="420"/>
        <w:rPr>
          <w:szCs w:val="21"/>
        </w:rPr>
      </w:pPr>
      <w:r>
        <w:rPr>
          <w:rFonts w:hint="eastAsia"/>
          <w:szCs w:val="21"/>
        </w:rPr>
        <w:t>整个装置由</w:t>
      </w:r>
      <w:r>
        <w:rPr>
          <w:rFonts w:hint="eastAsia"/>
          <w:szCs w:val="21"/>
        </w:rPr>
        <w:t>控制箱、冲击平台、升降装置、支撑装置、释放装置</w:t>
      </w:r>
      <w:r>
        <w:rPr>
          <w:rFonts w:hint="eastAsia"/>
          <w:szCs w:val="21"/>
        </w:rPr>
        <w:t>等组成。</w:t>
      </w:r>
      <w:r>
        <w:rPr>
          <w:rFonts w:hint="eastAsia"/>
          <w:szCs w:val="21"/>
        </w:rPr>
        <w:t>控制箱用于显示及设置操作界面</w:t>
      </w:r>
      <w:r>
        <w:rPr>
          <w:rFonts w:hint="eastAsia"/>
          <w:szCs w:val="21"/>
        </w:rPr>
        <w:t>；</w:t>
      </w:r>
      <w:r>
        <w:rPr>
          <w:rFonts w:hint="eastAsia"/>
          <w:szCs w:val="21"/>
        </w:rPr>
        <w:t>冲击平台为表面平整的水平台面，具有一定刚性；升降装置由电机驱动，可在量程范围内任意位置自锁、定位；支撑装置保证样品在释放前与底面及冲击平台平行；释放装置保证试样在跌落过程中不碰到装置的任何部件，并进行自由跌落。</w:t>
      </w:r>
    </w:p>
    <w:p w:rsidR="009C4DDC" w:rsidRDefault="00057FEA">
      <w:pPr>
        <w:spacing w:before="240" w:line="360" w:lineRule="auto"/>
        <w:rPr>
          <w:rFonts w:ascii="黑体" w:eastAsia="黑体" w:hAnsi="宋体"/>
          <w:color w:val="000000"/>
          <w:szCs w:val="21"/>
        </w:rPr>
      </w:pPr>
      <w:r>
        <w:rPr>
          <w:rFonts w:ascii="黑体" w:eastAsia="黑体" w:hAnsi="宋体" w:hint="eastAsia"/>
          <w:color w:val="000000"/>
          <w:szCs w:val="21"/>
        </w:rPr>
        <w:t xml:space="preserve">4 </w:t>
      </w:r>
      <w:r>
        <w:rPr>
          <w:rFonts w:ascii="黑体" w:eastAsia="黑体" w:hAnsi="宋体" w:hint="eastAsia"/>
          <w:color w:val="000000"/>
          <w:szCs w:val="21"/>
        </w:rPr>
        <w:t>计量特性</w:t>
      </w:r>
    </w:p>
    <w:p w:rsidR="009C4DDC" w:rsidRDefault="00057FEA">
      <w:pPr>
        <w:spacing w:before="240"/>
        <w:jc w:val="center"/>
        <w:rPr>
          <w:rFonts w:ascii="宋体" w:hAnsi="宋体"/>
          <w:bCs/>
          <w:color w:val="000000"/>
          <w:szCs w:val="21"/>
        </w:rPr>
      </w:pPr>
      <w:r>
        <w:rPr>
          <w:rFonts w:ascii="宋体" w:hAnsi="宋体" w:hint="eastAsia"/>
          <w:bCs/>
          <w:color w:val="000000"/>
          <w:szCs w:val="21"/>
        </w:rPr>
        <w:t>表</w:t>
      </w:r>
      <w:r>
        <w:rPr>
          <w:rFonts w:ascii="宋体" w:hAnsi="宋体" w:hint="eastAsia"/>
          <w:bCs/>
          <w:color w:val="000000"/>
          <w:szCs w:val="21"/>
        </w:rPr>
        <w:t xml:space="preserve">1 </w:t>
      </w:r>
      <w:r>
        <w:rPr>
          <w:rFonts w:ascii="宋体" w:hAnsi="宋体" w:hint="eastAsia"/>
          <w:bCs/>
          <w:color w:val="000000"/>
          <w:szCs w:val="21"/>
        </w:rPr>
        <w:t>计量特性</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5"/>
        <w:gridCol w:w="3468"/>
        <w:gridCol w:w="3639"/>
      </w:tblGrid>
      <w:tr w:rsidR="009C4DDC">
        <w:trPr>
          <w:trHeight w:val="498"/>
          <w:jc w:val="center"/>
        </w:trPr>
        <w:tc>
          <w:tcPr>
            <w:tcW w:w="1415" w:type="dxa"/>
            <w:vAlign w:val="center"/>
          </w:tcPr>
          <w:p w:rsidR="009C4DDC" w:rsidRDefault="00057FEA">
            <w:pPr>
              <w:jc w:val="center"/>
              <w:rPr>
                <w:rFonts w:ascii="宋体" w:hAnsi="宋体"/>
                <w:bCs/>
                <w:szCs w:val="21"/>
              </w:rPr>
            </w:pPr>
            <w:r>
              <w:rPr>
                <w:rFonts w:ascii="宋体" w:hAnsi="宋体"/>
                <w:bCs/>
                <w:szCs w:val="21"/>
              </w:rPr>
              <w:t>序号</w:t>
            </w:r>
          </w:p>
        </w:tc>
        <w:tc>
          <w:tcPr>
            <w:tcW w:w="3468" w:type="dxa"/>
            <w:vAlign w:val="center"/>
          </w:tcPr>
          <w:p w:rsidR="009C4DDC" w:rsidRDefault="00057FEA">
            <w:pPr>
              <w:jc w:val="center"/>
              <w:rPr>
                <w:rFonts w:ascii="宋体" w:hAnsi="宋体"/>
                <w:bCs/>
                <w:szCs w:val="21"/>
              </w:rPr>
            </w:pPr>
            <w:r>
              <w:rPr>
                <w:rFonts w:ascii="宋体" w:hAnsi="宋体"/>
                <w:bCs/>
                <w:szCs w:val="21"/>
              </w:rPr>
              <w:t>项目</w:t>
            </w:r>
          </w:p>
        </w:tc>
        <w:tc>
          <w:tcPr>
            <w:tcW w:w="3639" w:type="dxa"/>
            <w:vAlign w:val="center"/>
          </w:tcPr>
          <w:p w:rsidR="009C4DDC" w:rsidRDefault="00057FEA">
            <w:pPr>
              <w:jc w:val="center"/>
              <w:rPr>
                <w:rFonts w:ascii="宋体" w:hAnsi="宋体"/>
                <w:bCs/>
                <w:szCs w:val="21"/>
              </w:rPr>
            </w:pPr>
            <w:r>
              <w:rPr>
                <w:rFonts w:ascii="宋体" w:hAnsi="宋体" w:hint="eastAsia"/>
                <w:bCs/>
                <w:szCs w:val="21"/>
              </w:rPr>
              <w:t>最大允许值</w:t>
            </w:r>
          </w:p>
        </w:tc>
      </w:tr>
      <w:tr w:rsidR="009C4DDC">
        <w:trPr>
          <w:trHeight w:val="498"/>
          <w:jc w:val="center"/>
        </w:trPr>
        <w:tc>
          <w:tcPr>
            <w:tcW w:w="1415" w:type="dxa"/>
            <w:vAlign w:val="center"/>
          </w:tcPr>
          <w:p w:rsidR="009C4DDC" w:rsidRDefault="00057FEA">
            <w:pPr>
              <w:jc w:val="center"/>
              <w:rPr>
                <w:rFonts w:ascii="宋体" w:hAnsi="宋体"/>
                <w:bCs/>
                <w:szCs w:val="21"/>
              </w:rPr>
            </w:pPr>
            <w:r>
              <w:rPr>
                <w:rFonts w:ascii="宋体" w:hAnsi="宋体" w:hint="eastAsia"/>
                <w:bCs/>
                <w:szCs w:val="21"/>
              </w:rPr>
              <w:t>1</w:t>
            </w:r>
          </w:p>
        </w:tc>
        <w:tc>
          <w:tcPr>
            <w:tcW w:w="3468" w:type="dxa"/>
            <w:vAlign w:val="center"/>
          </w:tcPr>
          <w:p w:rsidR="009C4DDC" w:rsidRDefault="00057FEA">
            <w:pPr>
              <w:jc w:val="center"/>
              <w:rPr>
                <w:rFonts w:ascii="宋体" w:hAnsi="宋体"/>
                <w:bCs/>
                <w:szCs w:val="21"/>
              </w:rPr>
            </w:pPr>
            <w:r>
              <w:rPr>
                <w:rFonts w:ascii="宋体" w:hAnsi="宋体" w:hint="eastAsia"/>
                <w:bCs/>
                <w:szCs w:val="21"/>
              </w:rPr>
              <w:t>跌落高度</w:t>
            </w:r>
          </w:p>
        </w:tc>
        <w:tc>
          <w:tcPr>
            <w:tcW w:w="3639" w:type="dxa"/>
            <w:vAlign w:val="center"/>
          </w:tcPr>
          <w:p w:rsidR="009C4DDC" w:rsidRDefault="00057FEA">
            <w:pPr>
              <w:jc w:val="center"/>
              <w:rPr>
                <w:rFonts w:ascii="宋体" w:hAnsi="宋体"/>
                <w:bCs/>
                <w:szCs w:val="21"/>
              </w:rPr>
            </w:pPr>
            <w:r>
              <w:rPr>
                <w:rFonts w:ascii="宋体" w:hAnsi="宋体" w:hint="eastAsia"/>
                <w:bCs/>
                <w:szCs w:val="21"/>
              </w:rPr>
              <w:t>±</w:t>
            </w:r>
            <w:r>
              <w:rPr>
                <w:rFonts w:ascii="宋体" w:hAnsi="宋体" w:hint="eastAsia"/>
                <w:bCs/>
                <w:szCs w:val="21"/>
              </w:rPr>
              <w:t>2%</w:t>
            </w:r>
          </w:p>
        </w:tc>
      </w:tr>
      <w:tr w:rsidR="009C4DDC">
        <w:trPr>
          <w:trHeight w:val="498"/>
          <w:jc w:val="center"/>
        </w:trPr>
        <w:tc>
          <w:tcPr>
            <w:tcW w:w="1415" w:type="dxa"/>
            <w:vAlign w:val="center"/>
          </w:tcPr>
          <w:p w:rsidR="009C4DDC" w:rsidRDefault="00057FEA">
            <w:pPr>
              <w:jc w:val="center"/>
              <w:rPr>
                <w:rFonts w:ascii="宋体" w:hAnsi="宋体"/>
                <w:bCs/>
                <w:szCs w:val="21"/>
              </w:rPr>
            </w:pPr>
            <w:r>
              <w:rPr>
                <w:rFonts w:ascii="宋体" w:hAnsi="宋体" w:hint="eastAsia"/>
                <w:bCs/>
                <w:szCs w:val="21"/>
              </w:rPr>
              <w:lastRenderedPageBreak/>
              <w:t>2</w:t>
            </w:r>
          </w:p>
        </w:tc>
        <w:tc>
          <w:tcPr>
            <w:tcW w:w="3468" w:type="dxa"/>
            <w:vAlign w:val="center"/>
          </w:tcPr>
          <w:p w:rsidR="009C4DDC" w:rsidRDefault="00057FEA">
            <w:pPr>
              <w:jc w:val="center"/>
              <w:rPr>
                <w:rFonts w:ascii="宋体" w:hAnsi="宋体"/>
                <w:bCs/>
                <w:szCs w:val="21"/>
              </w:rPr>
            </w:pPr>
            <w:r>
              <w:rPr>
                <w:rFonts w:ascii="宋体" w:hAnsi="宋体" w:hint="eastAsia"/>
                <w:bCs/>
                <w:szCs w:val="21"/>
              </w:rPr>
              <w:t>托板工作面与水平面的夹角</w:t>
            </w:r>
          </w:p>
        </w:tc>
        <w:tc>
          <w:tcPr>
            <w:tcW w:w="3639" w:type="dxa"/>
            <w:vAlign w:val="center"/>
          </w:tcPr>
          <w:p w:rsidR="009C4DDC" w:rsidRDefault="00057FEA">
            <w:pPr>
              <w:jc w:val="center"/>
              <w:rPr>
                <w:rFonts w:ascii="宋体" w:hAnsi="宋体"/>
                <w:bCs/>
                <w:szCs w:val="21"/>
              </w:rPr>
            </w:pPr>
            <w:r>
              <w:rPr>
                <w:rFonts w:ascii="宋体" w:hAnsi="宋体" w:hint="eastAsia"/>
                <w:bCs/>
                <w:szCs w:val="21"/>
              </w:rPr>
              <w:t>2</w:t>
            </w:r>
            <w:r>
              <w:rPr>
                <w:rFonts w:ascii="宋体" w:hAnsi="宋体" w:hint="eastAsia"/>
                <w:bCs/>
                <w:szCs w:val="21"/>
              </w:rPr>
              <w:t>°</w:t>
            </w:r>
          </w:p>
        </w:tc>
      </w:tr>
      <w:tr w:rsidR="009C4DDC">
        <w:trPr>
          <w:trHeight w:val="498"/>
          <w:jc w:val="center"/>
        </w:trPr>
        <w:tc>
          <w:tcPr>
            <w:tcW w:w="1415" w:type="dxa"/>
            <w:vAlign w:val="center"/>
          </w:tcPr>
          <w:p w:rsidR="009C4DDC" w:rsidRDefault="00057FEA">
            <w:pPr>
              <w:jc w:val="center"/>
              <w:rPr>
                <w:rFonts w:ascii="宋体" w:hAnsi="宋体"/>
                <w:bCs/>
                <w:szCs w:val="21"/>
              </w:rPr>
            </w:pPr>
            <w:r>
              <w:rPr>
                <w:rFonts w:ascii="宋体" w:hAnsi="宋体" w:hint="eastAsia"/>
                <w:bCs/>
                <w:szCs w:val="21"/>
              </w:rPr>
              <w:t>3</w:t>
            </w:r>
          </w:p>
        </w:tc>
        <w:tc>
          <w:tcPr>
            <w:tcW w:w="3468" w:type="dxa"/>
            <w:vAlign w:val="center"/>
          </w:tcPr>
          <w:p w:rsidR="009C4DDC" w:rsidRDefault="00057FEA">
            <w:pPr>
              <w:jc w:val="center"/>
              <w:rPr>
                <w:rFonts w:ascii="宋体" w:hAnsi="宋体"/>
                <w:bCs/>
                <w:szCs w:val="21"/>
              </w:rPr>
            </w:pPr>
            <w:r>
              <w:rPr>
                <w:rFonts w:ascii="宋体" w:hAnsi="宋体" w:hint="eastAsia"/>
                <w:bCs/>
                <w:szCs w:val="21"/>
              </w:rPr>
              <w:t>冲击平台平整度</w:t>
            </w:r>
          </w:p>
        </w:tc>
        <w:tc>
          <w:tcPr>
            <w:tcW w:w="3639" w:type="dxa"/>
            <w:vAlign w:val="center"/>
          </w:tcPr>
          <w:p w:rsidR="009C4DDC" w:rsidRDefault="00057FEA">
            <w:pPr>
              <w:jc w:val="center"/>
              <w:rPr>
                <w:rFonts w:ascii="宋体" w:hAnsi="宋体"/>
                <w:bCs/>
                <w:szCs w:val="21"/>
              </w:rPr>
            </w:pPr>
            <w:r>
              <w:rPr>
                <w:rFonts w:ascii="宋体" w:hAnsi="宋体" w:hint="eastAsia"/>
                <w:bCs/>
                <w:szCs w:val="21"/>
              </w:rPr>
              <w:t>2mm</w:t>
            </w:r>
          </w:p>
        </w:tc>
      </w:tr>
      <w:tr w:rsidR="009C4DDC">
        <w:trPr>
          <w:trHeight w:val="498"/>
          <w:jc w:val="center"/>
          <w:ins w:id="3" w:author="Administrator" w:date="2022-07-12T10:32:00Z"/>
        </w:trPr>
        <w:tc>
          <w:tcPr>
            <w:tcW w:w="1415" w:type="dxa"/>
            <w:vAlign w:val="center"/>
          </w:tcPr>
          <w:p w:rsidR="009C4DDC" w:rsidRDefault="00057FEA">
            <w:pPr>
              <w:jc w:val="center"/>
              <w:rPr>
                <w:rFonts w:ascii="宋体" w:hAnsi="宋体"/>
                <w:bCs/>
                <w:szCs w:val="21"/>
              </w:rPr>
            </w:pPr>
            <w:r>
              <w:rPr>
                <w:rFonts w:ascii="宋体" w:hAnsi="宋体" w:hint="eastAsia"/>
                <w:bCs/>
                <w:szCs w:val="21"/>
              </w:rPr>
              <w:t>4</w:t>
            </w:r>
          </w:p>
        </w:tc>
        <w:tc>
          <w:tcPr>
            <w:tcW w:w="3468" w:type="dxa"/>
            <w:vAlign w:val="center"/>
          </w:tcPr>
          <w:p w:rsidR="009C4DDC" w:rsidRDefault="00057FEA">
            <w:pPr>
              <w:jc w:val="center"/>
              <w:rPr>
                <w:rFonts w:ascii="宋体" w:hAnsi="宋体"/>
                <w:bCs/>
                <w:szCs w:val="21"/>
              </w:rPr>
            </w:pPr>
            <w:r>
              <w:rPr>
                <w:rFonts w:ascii="宋体" w:hAnsi="宋体" w:hint="eastAsia"/>
                <w:bCs/>
                <w:szCs w:val="21"/>
              </w:rPr>
              <w:t>冲击平台刚性</w:t>
            </w:r>
          </w:p>
        </w:tc>
        <w:tc>
          <w:tcPr>
            <w:tcW w:w="3639" w:type="dxa"/>
            <w:vAlign w:val="center"/>
          </w:tcPr>
          <w:p w:rsidR="009C4DDC" w:rsidRDefault="00057FEA">
            <w:pPr>
              <w:jc w:val="center"/>
              <w:rPr>
                <w:rFonts w:ascii="宋体" w:hAnsi="宋体"/>
                <w:bCs/>
                <w:szCs w:val="21"/>
              </w:rPr>
            </w:pPr>
            <w:r>
              <w:rPr>
                <w:rFonts w:ascii="宋体" w:hAnsi="宋体" w:hint="eastAsia"/>
                <w:bCs/>
                <w:szCs w:val="21"/>
              </w:rPr>
              <w:t>0.1mm</w:t>
            </w:r>
          </w:p>
        </w:tc>
      </w:tr>
    </w:tbl>
    <w:p w:rsidR="009C4DDC" w:rsidRDefault="00057FEA">
      <w:pPr>
        <w:widowControl/>
        <w:spacing w:before="240" w:line="360" w:lineRule="auto"/>
        <w:jc w:val="left"/>
        <w:rPr>
          <w:rFonts w:ascii="黑体" w:eastAsia="黑体" w:hAnsi="黑体" w:cs="黑体"/>
          <w:kern w:val="0"/>
          <w:szCs w:val="21"/>
          <w:lang/>
        </w:rPr>
      </w:pPr>
      <w:r>
        <w:rPr>
          <w:rFonts w:ascii="黑体" w:eastAsia="黑体" w:hAnsi="黑体" w:cs="黑体" w:hint="eastAsia"/>
          <w:kern w:val="0"/>
          <w:szCs w:val="21"/>
          <w:lang/>
        </w:rPr>
        <w:t xml:space="preserve">5 </w:t>
      </w:r>
      <w:r>
        <w:rPr>
          <w:rFonts w:ascii="黑体" w:eastAsia="黑体" w:hAnsi="黑体" w:cs="黑体" w:hint="eastAsia"/>
          <w:kern w:val="0"/>
          <w:szCs w:val="21"/>
          <w:lang/>
        </w:rPr>
        <w:t>校准条件</w:t>
      </w:r>
    </w:p>
    <w:p w:rsidR="009C4DDC" w:rsidRDefault="00057FEA">
      <w:pPr>
        <w:widowControl/>
        <w:spacing w:before="240" w:line="360" w:lineRule="auto"/>
        <w:jc w:val="left"/>
        <w:rPr>
          <w:rFonts w:ascii="宋体" w:hAnsi="宋体" w:cs="宋体"/>
          <w:kern w:val="0"/>
          <w:szCs w:val="21"/>
          <w:lang/>
        </w:rPr>
      </w:pPr>
      <w:r>
        <w:rPr>
          <w:rFonts w:ascii="宋体" w:hAnsi="宋体" w:cs="宋体" w:hint="eastAsia"/>
          <w:kern w:val="0"/>
          <w:szCs w:val="21"/>
          <w:lang/>
        </w:rPr>
        <w:t xml:space="preserve">5.1 </w:t>
      </w:r>
      <w:r>
        <w:rPr>
          <w:rFonts w:ascii="宋体" w:hAnsi="宋体" w:cs="宋体" w:hint="eastAsia"/>
          <w:kern w:val="0"/>
          <w:szCs w:val="21"/>
          <w:lang/>
        </w:rPr>
        <w:t>环境条件</w:t>
      </w:r>
    </w:p>
    <w:p w:rsidR="009C4DDC" w:rsidRDefault="00057FEA" w:rsidP="00721A3B">
      <w:pPr>
        <w:widowControl/>
        <w:spacing w:line="360" w:lineRule="auto"/>
        <w:ind w:firstLineChars="175" w:firstLine="368"/>
        <w:jc w:val="left"/>
        <w:rPr>
          <w:rFonts w:ascii="宋体" w:hAnsi="宋体" w:cs="宋体"/>
          <w:kern w:val="0"/>
          <w:szCs w:val="21"/>
          <w:lang/>
        </w:rPr>
      </w:pPr>
      <w:r>
        <w:rPr>
          <w:rFonts w:ascii="宋体" w:hAnsi="宋体" w:cs="宋体" w:hint="eastAsia"/>
          <w:kern w:val="0"/>
          <w:szCs w:val="21"/>
          <w:lang/>
        </w:rPr>
        <w:t>环境温度</w:t>
      </w:r>
      <w:r>
        <w:rPr>
          <w:rFonts w:ascii="宋体" w:hAnsi="宋体" w:cs="宋体" w:hint="eastAsia"/>
          <w:kern w:val="0"/>
          <w:szCs w:val="21"/>
          <w:lang/>
        </w:rPr>
        <w:t>:</w:t>
      </w:r>
      <w:r>
        <w:rPr>
          <w:rFonts w:ascii="宋体" w:hAnsi="宋体" w:cs="宋体" w:hint="eastAsia"/>
          <w:kern w:val="0"/>
          <w:szCs w:val="21"/>
          <w:lang/>
        </w:rPr>
        <w:t>（</w:t>
      </w:r>
      <w:r>
        <w:rPr>
          <w:rFonts w:ascii="宋体" w:hAnsi="宋体" w:cs="宋体" w:hint="eastAsia"/>
          <w:kern w:val="0"/>
          <w:szCs w:val="21"/>
          <w:lang/>
        </w:rPr>
        <w:t>20</w:t>
      </w:r>
      <w:r>
        <w:rPr>
          <w:rFonts w:ascii="宋体" w:hAnsi="宋体"/>
          <w:bCs/>
          <w:color w:val="000000"/>
          <w:szCs w:val="21"/>
        </w:rPr>
        <w:t>±</w:t>
      </w:r>
      <w:r>
        <w:rPr>
          <w:rFonts w:ascii="宋体" w:hAnsi="宋体" w:hint="eastAsia"/>
          <w:bCs/>
          <w:color w:val="000000"/>
          <w:szCs w:val="21"/>
        </w:rPr>
        <w:t>5</w:t>
      </w:r>
      <w:r>
        <w:rPr>
          <w:rFonts w:ascii="宋体" w:hAnsi="宋体" w:cs="宋体" w:hint="eastAsia"/>
          <w:kern w:val="0"/>
          <w:szCs w:val="21"/>
          <w:lang/>
        </w:rPr>
        <w:t>）℃；</w:t>
      </w:r>
    </w:p>
    <w:p w:rsidR="009C4DDC" w:rsidRDefault="00057FEA" w:rsidP="00721A3B">
      <w:pPr>
        <w:widowControl/>
        <w:spacing w:line="360" w:lineRule="auto"/>
        <w:ind w:firstLineChars="175" w:firstLine="368"/>
        <w:jc w:val="left"/>
        <w:rPr>
          <w:rFonts w:ascii="宋体" w:hAnsi="宋体" w:cs="宋体"/>
          <w:kern w:val="0"/>
          <w:szCs w:val="21"/>
          <w:lang/>
        </w:rPr>
      </w:pPr>
      <w:r>
        <w:rPr>
          <w:rFonts w:ascii="宋体" w:hAnsi="宋体" w:cs="宋体" w:hint="eastAsia"/>
          <w:kern w:val="0"/>
          <w:szCs w:val="21"/>
          <w:lang/>
        </w:rPr>
        <w:t>相对湿度：不大于</w:t>
      </w:r>
      <w:r>
        <w:rPr>
          <w:rFonts w:ascii="宋体" w:hAnsi="宋体" w:cs="宋体" w:hint="eastAsia"/>
          <w:kern w:val="0"/>
          <w:szCs w:val="21"/>
          <w:lang/>
        </w:rPr>
        <w:t>75%RH</w:t>
      </w:r>
      <w:r>
        <w:rPr>
          <w:rFonts w:ascii="宋体" w:hAnsi="宋体" w:cs="宋体" w:hint="eastAsia"/>
          <w:kern w:val="0"/>
          <w:szCs w:val="21"/>
          <w:lang/>
        </w:rPr>
        <w:t>。</w:t>
      </w:r>
    </w:p>
    <w:p w:rsidR="009C4DDC" w:rsidRDefault="00057FEA" w:rsidP="00721A3B">
      <w:pPr>
        <w:widowControl/>
        <w:spacing w:line="360" w:lineRule="auto"/>
        <w:ind w:firstLineChars="175" w:firstLine="368"/>
        <w:jc w:val="left"/>
        <w:rPr>
          <w:rFonts w:ascii="宋体" w:hAnsi="宋体" w:cs="宋体"/>
          <w:kern w:val="0"/>
          <w:szCs w:val="21"/>
          <w:lang/>
        </w:rPr>
      </w:pPr>
      <w:r>
        <w:rPr>
          <w:rFonts w:ascii="宋体" w:hAnsi="宋体" w:cs="宋体" w:hint="eastAsia"/>
          <w:kern w:val="0"/>
          <w:szCs w:val="21"/>
          <w:lang/>
        </w:rPr>
        <w:t>试验机在校准前应按说明书要求通电预热至规定时间，说明书没有规定时间的，通电预热时间一般不少于</w:t>
      </w:r>
      <w:r>
        <w:rPr>
          <w:rFonts w:ascii="宋体" w:hAnsi="宋体" w:cs="宋体" w:hint="eastAsia"/>
          <w:kern w:val="0"/>
          <w:szCs w:val="21"/>
          <w:lang/>
        </w:rPr>
        <w:t>30min</w:t>
      </w:r>
      <w:r>
        <w:rPr>
          <w:rFonts w:ascii="宋体" w:hAnsi="宋体" w:cs="宋体" w:hint="eastAsia"/>
          <w:kern w:val="0"/>
          <w:szCs w:val="21"/>
          <w:lang/>
        </w:rPr>
        <w:t>。</w:t>
      </w:r>
    </w:p>
    <w:p w:rsidR="009C4DDC" w:rsidRDefault="00057FEA">
      <w:pPr>
        <w:widowControl/>
        <w:spacing w:line="360" w:lineRule="auto"/>
        <w:jc w:val="left"/>
        <w:rPr>
          <w:rFonts w:ascii="宋体" w:hAnsi="宋体" w:cs="宋体"/>
          <w:kern w:val="0"/>
          <w:szCs w:val="21"/>
          <w:lang/>
        </w:rPr>
      </w:pPr>
      <w:r>
        <w:rPr>
          <w:rFonts w:ascii="宋体" w:hAnsi="宋体" w:cs="宋体" w:hint="eastAsia"/>
          <w:kern w:val="0"/>
          <w:szCs w:val="21"/>
          <w:lang/>
        </w:rPr>
        <w:t xml:space="preserve">5.2 </w:t>
      </w:r>
      <w:r>
        <w:rPr>
          <w:rFonts w:ascii="宋体" w:hAnsi="宋体" w:cs="宋体" w:hint="eastAsia"/>
          <w:kern w:val="0"/>
          <w:szCs w:val="21"/>
          <w:lang/>
        </w:rPr>
        <w:t>校准用设备</w:t>
      </w:r>
    </w:p>
    <w:p w:rsidR="009C4DDC" w:rsidRDefault="009C4DDC">
      <w:pPr>
        <w:jc w:val="center"/>
        <w:rPr>
          <w:rFonts w:ascii="宋体" w:hAnsi="宋体"/>
          <w:bCs/>
          <w:color w:val="000000"/>
          <w:szCs w:val="21"/>
        </w:rPr>
      </w:pPr>
    </w:p>
    <w:p w:rsidR="009C4DDC" w:rsidRDefault="00057FEA">
      <w:pPr>
        <w:jc w:val="center"/>
        <w:rPr>
          <w:rFonts w:ascii="宋体" w:hAnsi="宋体"/>
          <w:bCs/>
          <w:color w:val="000000"/>
          <w:szCs w:val="21"/>
        </w:rPr>
      </w:pPr>
      <w:r>
        <w:rPr>
          <w:rFonts w:ascii="宋体" w:hAnsi="宋体"/>
          <w:bCs/>
          <w:color w:val="000000"/>
          <w:szCs w:val="21"/>
        </w:rPr>
        <w:t>表</w:t>
      </w:r>
      <w:r>
        <w:rPr>
          <w:rFonts w:ascii="宋体" w:hAnsi="宋体"/>
          <w:bCs/>
          <w:color w:val="000000"/>
          <w:szCs w:val="21"/>
        </w:rPr>
        <w:t>2</w:t>
      </w:r>
      <w:r>
        <w:rPr>
          <w:rFonts w:ascii="宋体" w:hAnsi="宋体"/>
          <w:bCs/>
          <w:color w:val="000000"/>
          <w:szCs w:val="21"/>
        </w:rPr>
        <w:t>校准项目和校准设备</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5"/>
        <w:gridCol w:w="2898"/>
        <w:gridCol w:w="4209"/>
      </w:tblGrid>
      <w:tr w:rsidR="009C4DDC">
        <w:trPr>
          <w:trHeight w:val="561"/>
          <w:jc w:val="center"/>
        </w:trPr>
        <w:tc>
          <w:tcPr>
            <w:tcW w:w="1415" w:type="dxa"/>
            <w:vAlign w:val="center"/>
          </w:tcPr>
          <w:p w:rsidR="009C4DDC" w:rsidRDefault="00057FEA">
            <w:pPr>
              <w:jc w:val="center"/>
              <w:rPr>
                <w:rFonts w:ascii="宋体" w:hAnsi="宋体"/>
                <w:bCs/>
                <w:color w:val="000000"/>
                <w:szCs w:val="21"/>
              </w:rPr>
            </w:pPr>
            <w:r>
              <w:rPr>
                <w:rFonts w:ascii="宋体" w:hAnsi="宋体"/>
                <w:bCs/>
                <w:color w:val="000000"/>
                <w:szCs w:val="21"/>
              </w:rPr>
              <w:t>序号</w:t>
            </w:r>
          </w:p>
        </w:tc>
        <w:tc>
          <w:tcPr>
            <w:tcW w:w="2898" w:type="dxa"/>
            <w:vAlign w:val="center"/>
          </w:tcPr>
          <w:p w:rsidR="009C4DDC" w:rsidRDefault="00057FEA">
            <w:pPr>
              <w:jc w:val="center"/>
              <w:rPr>
                <w:rFonts w:ascii="宋体" w:hAnsi="宋体"/>
                <w:bCs/>
                <w:color w:val="000000"/>
                <w:szCs w:val="21"/>
              </w:rPr>
            </w:pPr>
            <w:r>
              <w:rPr>
                <w:rFonts w:ascii="宋体" w:hAnsi="宋体"/>
                <w:bCs/>
                <w:color w:val="000000"/>
                <w:szCs w:val="21"/>
              </w:rPr>
              <w:t>项目</w:t>
            </w:r>
          </w:p>
        </w:tc>
        <w:tc>
          <w:tcPr>
            <w:tcW w:w="4209" w:type="dxa"/>
            <w:vAlign w:val="center"/>
          </w:tcPr>
          <w:p w:rsidR="009C4DDC" w:rsidRDefault="00057FEA">
            <w:pPr>
              <w:jc w:val="center"/>
              <w:rPr>
                <w:rFonts w:ascii="宋体" w:hAnsi="宋体"/>
                <w:bCs/>
                <w:color w:val="000000"/>
                <w:szCs w:val="21"/>
              </w:rPr>
            </w:pPr>
            <w:r>
              <w:rPr>
                <w:rFonts w:ascii="宋体" w:hAnsi="宋体"/>
                <w:bCs/>
                <w:color w:val="000000"/>
                <w:szCs w:val="21"/>
              </w:rPr>
              <w:t>设备名称及要求</w:t>
            </w:r>
          </w:p>
        </w:tc>
      </w:tr>
      <w:tr w:rsidR="009C4DDC">
        <w:trPr>
          <w:trHeight w:val="1132"/>
          <w:jc w:val="center"/>
        </w:trPr>
        <w:tc>
          <w:tcPr>
            <w:tcW w:w="1415" w:type="dxa"/>
            <w:vAlign w:val="center"/>
          </w:tcPr>
          <w:p w:rsidR="009C4DDC" w:rsidRDefault="00057FEA">
            <w:pPr>
              <w:jc w:val="center"/>
              <w:rPr>
                <w:rFonts w:ascii="宋体" w:hAnsi="宋体"/>
                <w:bCs/>
                <w:szCs w:val="21"/>
              </w:rPr>
            </w:pPr>
            <w:r>
              <w:rPr>
                <w:rFonts w:ascii="宋体" w:hAnsi="宋体"/>
                <w:bCs/>
                <w:szCs w:val="21"/>
              </w:rPr>
              <w:t>1</w:t>
            </w:r>
          </w:p>
        </w:tc>
        <w:tc>
          <w:tcPr>
            <w:tcW w:w="2898" w:type="dxa"/>
            <w:vAlign w:val="center"/>
          </w:tcPr>
          <w:p w:rsidR="009C4DDC" w:rsidRDefault="00057FEA">
            <w:pPr>
              <w:jc w:val="center"/>
              <w:rPr>
                <w:rFonts w:ascii="宋体" w:hAnsi="宋体"/>
                <w:bCs/>
                <w:szCs w:val="21"/>
              </w:rPr>
            </w:pPr>
            <w:r>
              <w:rPr>
                <w:rFonts w:ascii="宋体" w:hAnsi="宋体" w:hint="eastAsia"/>
                <w:bCs/>
                <w:szCs w:val="21"/>
              </w:rPr>
              <w:t>跌落高度</w:t>
            </w:r>
          </w:p>
        </w:tc>
        <w:tc>
          <w:tcPr>
            <w:tcW w:w="4209" w:type="dxa"/>
            <w:vAlign w:val="center"/>
          </w:tcPr>
          <w:p w:rsidR="009C4DDC" w:rsidRDefault="00057FEA">
            <w:pPr>
              <w:jc w:val="center"/>
              <w:rPr>
                <w:rFonts w:ascii="宋体" w:hAnsi="宋体"/>
                <w:bCs/>
                <w:szCs w:val="21"/>
              </w:rPr>
            </w:pPr>
            <w:r>
              <w:rPr>
                <w:rFonts w:ascii="宋体" w:hAnsi="宋体" w:hint="eastAsia"/>
                <w:bCs/>
                <w:szCs w:val="21"/>
              </w:rPr>
              <w:t>高度卡尺</w:t>
            </w:r>
          </w:p>
          <w:p w:rsidR="009C4DDC" w:rsidRDefault="00057FEA">
            <w:pPr>
              <w:jc w:val="center"/>
              <w:rPr>
                <w:rFonts w:ascii="宋体" w:hAnsi="宋体"/>
                <w:bCs/>
                <w:szCs w:val="21"/>
              </w:rPr>
            </w:pPr>
            <w:r>
              <w:rPr>
                <w:rFonts w:ascii="宋体" w:hAnsi="宋体"/>
                <w:bCs/>
                <w:szCs w:val="21"/>
              </w:rPr>
              <w:t>MPE:</w:t>
            </w:r>
            <w:r>
              <w:rPr>
                <w:rFonts w:ascii="宋体" w:hAnsi="宋体" w:hint="eastAsia"/>
                <w:bCs/>
                <w:szCs w:val="21"/>
              </w:rPr>
              <w:t>±</w:t>
            </w:r>
            <w:r>
              <w:rPr>
                <w:rFonts w:ascii="宋体" w:hAnsi="宋体"/>
                <w:bCs/>
                <w:szCs w:val="21"/>
              </w:rPr>
              <w:t>0.05mm</w:t>
            </w:r>
          </w:p>
        </w:tc>
      </w:tr>
      <w:tr w:rsidR="009C4DDC">
        <w:trPr>
          <w:trHeight w:val="561"/>
          <w:jc w:val="center"/>
        </w:trPr>
        <w:tc>
          <w:tcPr>
            <w:tcW w:w="1415" w:type="dxa"/>
            <w:vAlign w:val="center"/>
          </w:tcPr>
          <w:p w:rsidR="009C4DDC" w:rsidRDefault="00057FEA">
            <w:pPr>
              <w:jc w:val="center"/>
              <w:rPr>
                <w:rFonts w:ascii="宋体" w:hAnsi="宋体"/>
                <w:bCs/>
                <w:szCs w:val="21"/>
              </w:rPr>
            </w:pPr>
            <w:r>
              <w:rPr>
                <w:rFonts w:ascii="宋体" w:hAnsi="宋体" w:hint="eastAsia"/>
                <w:bCs/>
                <w:szCs w:val="21"/>
              </w:rPr>
              <w:t>2</w:t>
            </w:r>
          </w:p>
        </w:tc>
        <w:tc>
          <w:tcPr>
            <w:tcW w:w="2898" w:type="dxa"/>
            <w:vAlign w:val="center"/>
          </w:tcPr>
          <w:p w:rsidR="009C4DDC" w:rsidRDefault="00057FEA">
            <w:pPr>
              <w:jc w:val="center"/>
              <w:rPr>
                <w:rFonts w:ascii="宋体" w:hAnsi="宋体"/>
                <w:bCs/>
                <w:szCs w:val="21"/>
              </w:rPr>
            </w:pPr>
            <w:r>
              <w:rPr>
                <w:rFonts w:ascii="宋体" w:hAnsi="宋体" w:hint="eastAsia"/>
                <w:bCs/>
                <w:szCs w:val="21"/>
              </w:rPr>
              <w:t>托板工作面与水平面的夹角</w:t>
            </w:r>
          </w:p>
        </w:tc>
        <w:tc>
          <w:tcPr>
            <w:tcW w:w="4209" w:type="dxa"/>
            <w:vAlign w:val="center"/>
          </w:tcPr>
          <w:p w:rsidR="009C4DDC" w:rsidRDefault="00057FEA">
            <w:pPr>
              <w:jc w:val="center"/>
              <w:rPr>
                <w:rFonts w:ascii="宋体" w:hAnsi="宋体"/>
                <w:bCs/>
                <w:szCs w:val="21"/>
              </w:rPr>
            </w:pPr>
            <w:r>
              <w:rPr>
                <w:rFonts w:ascii="宋体" w:hAnsi="宋体" w:hint="eastAsia"/>
                <w:bCs/>
                <w:szCs w:val="21"/>
              </w:rPr>
              <w:t>水平角度测量仪</w:t>
            </w:r>
          </w:p>
          <w:p w:rsidR="009C4DDC" w:rsidRDefault="00057FEA">
            <w:pPr>
              <w:jc w:val="center"/>
              <w:rPr>
                <w:rFonts w:ascii="宋体" w:hAnsi="宋体"/>
                <w:bCs/>
                <w:szCs w:val="21"/>
              </w:rPr>
            </w:pPr>
            <w:r>
              <w:rPr>
                <w:rFonts w:ascii="宋体" w:hAnsi="宋体"/>
                <w:bCs/>
                <w:szCs w:val="21"/>
              </w:rPr>
              <w:t>MPE:</w:t>
            </w:r>
            <w:r>
              <w:rPr>
                <w:rFonts w:ascii="宋体" w:hAnsi="宋体" w:hint="eastAsia"/>
                <w:bCs/>
                <w:szCs w:val="21"/>
              </w:rPr>
              <w:t>±</w:t>
            </w:r>
            <w:r>
              <w:rPr>
                <w:rFonts w:ascii="宋体" w:hAnsi="宋体"/>
                <w:bCs/>
                <w:szCs w:val="21"/>
              </w:rPr>
              <w:t>0.</w:t>
            </w:r>
            <w:r>
              <w:rPr>
                <w:rFonts w:ascii="宋体" w:hAnsi="宋体" w:hint="eastAsia"/>
                <w:bCs/>
                <w:szCs w:val="21"/>
              </w:rPr>
              <w:t>5</w:t>
            </w:r>
            <w:r>
              <w:rPr>
                <w:rFonts w:ascii="宋体" w:hAnsi="宋体" w:hint="eastAsia"/>
                <w:bCs/>
                <w:szCs w:val="21"/>
              </w:rPr>
              <w:t>°</w:t>
            </w:r>
          </w:p>
        </w:tc>
      </w:tr>
      <w:tr w:rsidR="009C4DDC">
        <w:trPr>
          <w:trHeight w:val="561"/>
          <w:jc w:val="center"/>
        </w:trPr>
        <w:tc>
          <w:tcPr>
            <w:tcW w:w="1415" w:type="dxa"/>
            <w:vAlign w:val="center"/>
          </w:tcPr>
          <w:p w:rsidR="009C4DDC" w:rsidRDefault="00057FEA">
            <w:pPr>
              <w:jc w:val="center"/>
              <w:rPr>
                <w:rFonts w:ascii="宋体" w:hAnsi="宋体"/>
                <w:bCs/>
                <w:szCs w:val="21"/>
              </w:rPr>
            </w:pPr>
            <w:r>
              <w:rPr>
                <w:rFonts w:ascii="宋体" w:hAnsi="宋体" w:hint="eastAsia"/>
                <w:bCs/>
                <w:szCs w:val="21"/>
              </w:rPr>
              <w:t>3</w:t>
            </w:r>
          </w:p>
        </w:tc>
        <w:tc>
          <w:tcPr>
            <w:tcW w:w="2898" w:type="dxa"/>
            <w:vAlign w:val="center"/>
          </w:tcPr>
          <w:p w:rsidR="009C4DDC" w:rsidRDefault="00057FEA">
            <w:pPr>
              <w:jc w:val="center"/>
              <w:rPr>
                <w:rFonts w:ascii="宋体" w:hAnsi="宋体"/>
                <w:bCs/>
                <w:szCs w:val="21"/>
              </w:rPr>
            </w:pPr>
            <w:r>
              <w:rPr>
                <w:rFonts w:ascii="宋体" w:hAnsi="宋体" w:hint="eastAsia"/>
                <w:bCs/>
                <w:szCs w:val="21"/>
              </w:rPr>
              <w:t>冲击平台平整度</w:t>
            </w:r>
          </w:p>
        </w:tc>
        <w:tc>
          <w:tcPr>
            <w:tcW w:w="4209" w:type="dxa"/>
            <w:vAlign w:val="center"/>
          </w:tcPr>
          <w:p w:rsidR="009C4DDC" w:rsidRDefault="00057FEA">
            <w:pPr>
              <w:jc w:val="center"/>
              <w:rPr>
                <w:rFonts w:ascii="宋体" w:hAnsi="宋体"/>
                <w:bCs/>
                <w:szCs w:val="21"/>
              </w:rPr>
            </w:pPr>
            <w:r>
              <w:rPr>
                <w:rFonts w:ascii="宋体" w:hAnsi="宋体" w:hint="eastAsia"/>
                <w:bCs/>
                <w:szCs w:val="21"/>
              </w:rPr>
              <w:t>便携式三坐标测量仪</w:t>
            </w:r>
          </w:p>
          <w:p w:rsidR="009C4DDC" w:rsidRDefault="00057FEA">
            <w:pPr>
              <w:jc w:val="center"/>
              <w:rPr>
                <w:rFonts w:ascii="宋体" w:hAnsi="宋体"/>
                <w:bCs/>
                <w:szCs w:val="21"/>
              </w:rPr>
            </w:pPr>
            <w:r>
              <w:rPr>
                <w:rFonts w:ascii="宋体" w:hAnsi="宋体"/>
                <w:bCs/>
                <w:szCs w:val="21"/>
              </w:rPr>
              <w:t>MPE:</w:t>
            </w:r>
            <w:r>
              <w:rPr>
                <w:rFonts w:ascii="宋体" w:hAnsi="宋体" w:hint="eastAsia"/>
                <w:bCs/>
                <w:szCs w:val="21"/>
              </w:rPr>
              <w:t>±</w:t>
            </w:r>
            <w:r>
              <w:rPr>
                <w:rFonts w:ascii="宋体" w:hAnsi="宋体"/>
                <w:bCs/>
                <w:szCs w:val="21"/>
              </w:rPr>
              <w:t>0.0</w:t>
            </w:r>
            <w:r>
              <w:rPr>
                <w:rFonts w:ascii="宋体" w:hAnsi="宋体" w:hint="eastAsia"/>
                <w:bCs/>
                <w:szCs w:val="21"/>
              </w:rPr>
              <w:t>25</w:t>
            </w:r>
            <w:r>
              <w:rPr>
                <w:rFonts w:ascii="宋体" w:hAnsi="宋体"/>
                <w:bCs/>
                <w:szCs w:val="21"/>
              </w:rPr>
              <w:t>mm</w:t>
            </w:r>
          </w:p>
        </w:tc>
      </w:tr>
      <w:tr w:rsidR="009C4DDC">
        <w:trPr>
          <w:trHeight w:val="561"/>
          <w:jc w:val="center"/>
        </w:trPr>
        <w:tc>
          <w:tcPr>
            <w:tcW w:w="1415" w:type="dxa"/>
            <w:vAlign w:val="center"/>
          </w:tcPr>
          <w:p w:rsidR="009C4DDC" w:rsidRDefault="00057FEA">
            <w:pPr>
              <w:jc w:val="center"/>
              <w:rPr>
                <w:rFonts w:ascii="宋体" w:hAnsi="宋体"/>
                <w:bCs/>
                <w:szCs w:val="21"/>
                <w:highlight w:val="yellow"/>
              </w:rPr>
            </w:pPr>
            <w:r>
              <w:rPr>
                <w:rFonts w:ascii="宋体" w:hAnsi="宋体" w:hint="eastAsia"/>
                <w:bCs/>
                <w:szCs w:val="21"/>
              </w:rPr>
              <w:t>4</w:t>
            </w:r>
          </w:p>
        </w:tc>
        <w:tc>
          <w:tcPr>
            <w:tcW w:w="2898" w:type="dxa"/>
            <w:vAlign w:val="center"/>
          </w:tcPr>
          <w:p w:rsidR="009C4DDC" w:rsidRDefault="00057FEA">
            <w:pPr>
              <w:jc w:val="center"/>
              <w:rPr>
                <w:rFonts w:ascii="宋体" w:hAnsi="宋体"/>
                <w:bCs/>
                <w:szCs w:val="21"/>
                <w:highlight w:val="yellow"/>
              </w:rPr>
            </w:pPr>
            <w:r>
              <w:rPr>
                <w:rFonts w:ascii="宋体" w:hAnsi="宋体" w:hint="eastAsia"/>
                <w:bCs/>
                <w:szCs w:val="21"/>
              </w:rPr>
              <w:t>冲击平台刚性</w:t>
            </w:r>
          </w:p>
        </w:tc>
        <w:tc>
          <w:tcPr>
            <w:tcW w:w="4209" w:type="dxa"/>
            <w:vAlign w:val="center"/>
          </w:tcPr>
          <w:p w:rsidR="009C4DDC" w:rsidRDefault="00057FEA">
            <w:pPr>
              <w:jc w:val="center"/>
              <w:rPr>
                <w:rFonts w:ascii="宋体" w:hAnsi="宋体"/>
                <w:bCs/>
                <w:szCs w:val="21"/>
              </w:rPr>
            </w:pPr>
            <w:r>
              <w:rPr>
                <w:rFonts w:ascii="宋体" w:hAnsi="宋体" w:hint="eastAsia"/>
                <w:bCs/>
                <w:szCs w:val="21"/>
              </w:rPr>
              <w:t>便携式三坐标测量仪</w:t>
            </w:r>
          </w:p>
          <w:p w:rsidR="009C4DDC" w:rsidRDefault="00057FEA">
            <w:pPr>
              <w:jc w:val="center"/>
              <w:rPr>
                <w:rFonts w:ascii="宋体" w:hAnsi="宋体"/>
                <w:bCs/>
                <w:szCs w:val="21"/>
              </w:rPr>
            </w:pPr>
            <w:r>
              <w:rPr>
                <w:rFonts w:ascii="宋体" w:hAnsi="宋体"/>
                <w:bCs/>
                <w:szCs w:val="21"/>
              </w:rPr>
              <w:t>MPE:</w:t>
            </w:r>
            <w:r>
              <w:rPr>
                <w:rFonts w:ascii="宋体" w:hAnsi="宋体" w:hint="eastAsia"/>
                <w:bCs/>
                <w:szCs w:val="21"/>
              </w:rPr>
              <w:t>±</w:t>
            </w:r>
            <w:r>
              <w:rPr>
                <w:rFonts w:ascii="宋体" w:hAnsi="宋体"/>
                <w:bCs/>
                <w:szCs w:val="21"/>
              </w:rPr>
              <w:t>0.0</w:t>
            </w:r>
            <w:r>
              <w:rPr>
                <w:rFonts w:ascii="宋体" w:hAnsi="宋体" w:hint="eastAsia"/>
                <w:bCs/>
                <w:szCs w:val="21"/>
              </w:rPr>
              <w:t>25</w:t>
            </w:r>
            <w:r>
              <w:rPr>
                <w:rFonts w:ascii="宋体" w:hAnsi="宋体"/>
                <w:bCs/>
                <w:szCs w:val="21"/>
              </w:rPr>
              <w:t>mm</w:t>
            </w:r>
          </w:p>
        </w:tc>
      </w:tr>
    </w:tbl>
    <w:p w:rsidR="009C4DDC" w:rsidRDefault="00057FEA">
      <w:pPr>
        <w:widowControl/>
        <w:spacing w:before="240"/>
        <w:jc w:val="left"/>
        <w:rPr>
          <w:rFonts w:ascii="黑体" w:eastAsia="黑体" w:hAnsi="黑体" w:cs="黑体"/>
          <w:kern w:val="0"/>
          <w:szCs w:val="21"/>
          <w:lang/>
        </w:rPr>
      </w:pPr>
      <w:r>
        <w:rPr>
          <w:rFonts w:ascii="黑体" w:eastAsia="黑体" w:hAnsi="黑体" w:cs="黑体" w:hint="eastAsia"/>
          <w:kern w:val="0"/>
          <w:szCs w:val="21"/>
          <w:lang/>
        </w:rPr>
        <w:t xml:space="preserve">6 </w:t>
      </w:r>
      <w:r>
        <w:rPr>
          <w:rFonts w:ascii="黑体" w:eastAsia="黑体" w:hAnsi="黑体" w:cs="黑体" w:hint="eastAsia"/>
          <w:kern w:val="0"/>
          <w:szCs w:val="21"/>
          <w:lang/>
        </w:rPr>
        <w:t>校准项目和校准方法</w:t>
      </w:r>
    </w:p>
    <w:p w:rsidR="009C4DDC" w:rsidRDefault="00057FEA">
      <w:pPr>
        <w:widowControl/>
        <w:spacing w:before="240" w:line="360" w:lineRule="auto"/>
        <w:jc w:val="left"/>
        <w:rPr>
          <w:rFonts w:ascii="宋体" w:hAnsi="宋体" w:cs="宋体"/>
          <w:kern w:val="0"/>
          <w:szCs w:val="21"/>
          <w:lang/>
        </w:rPr>
      </w:pPr>
      <w:r>
        <w:rPr>
          <w:rFonts w:ascii="宋体" w:hAnsi="宋体" w:cs="宋体"/>
          <w:kern w:val="0"/>
          <w:szCs w:val="21"/>
          <w:lang/>
        </w:rPr>
        <w:t xml:space="preserve">6.1 </w:t>
      </w:r>
      <w:r>
        <w:rPr>
          <w:rFonts w:ascii="宋体" w:hAnsi="宋体" w:hint="eastAsia"/>
          <w:bCs/>
          <w:color w:val="000000"/>
          <w:szCs w:val="21"/>
        </w:rPr>
        <w:t>外观及各部件相互作用</w:t>
      </w:r>
    </w:p>
    <w:p w:rsidR="009C4DDC" w:rsidRDefault="00057FEA">
      <w:pPr>
        <w:spacing w:line="360" w:lineRule="auto"/>
        <w:ind w:firstLineChars="200" w:firstLine="420"/>
        <w:jc w:val="left"/>
        <w:rPr>
          <w:bCs/>
          <w:color w:val="000000"/>
          <w:szCs w:val="21"/>
        </w:rPr>
      </w:pPr>
      <w:r>
        <w:rPr>
          <w:rFonts w:ascii="宋体" w:hAnsi="宋体" w:hint="eastAsia"/>
          <w:bCs/>
          <w:color w:val="000000"/>
          <w:szCs w:val="21"/>
        </w:rPr>
        <w:t>手动操作和目力观察。</w:t>
      </w:r>
    </w:p>
    <w:p w:rsidR="009C4DDC" w:rsidRDefault="00057FEA">
      <w:pPr>
        <w:numPr>
          <w:ilvl w:val="255"/>
          <w:numId w:val="0"/>
        </w:numPr>
        <w:spacing w:line="360" w:lineRule="auto"/>
        <w:jc w:val="left"/>
        <w:rPr>
          <w:rFonts w:ascii="宋体" w:hAnsi="宋体"/>
          <w:bCs/>
          <w:color w:val="000000"/>
          <w:szCs w:val="21"/>
        </w:rPr>
      </w:pPr>
      <w:r>
        <w:rPr>
          <w:rFonts w:hAnsi="Cambria Math" w:hint="eastAsia"/>
          <w:bCs/>
          <w:color w:val="000000"/>
          <w:szCs w:val="21"/>
        </w:rPr>
        <w:t>6.</w:t>
      </w:r>
      <w:r>
        <w:rPr>
          <w:rFonts w:hAnsi="Cambria Math" w:hint="eastAsia"/>
          <w:bCs/>
          <w:color w:val="000000"/>
          <w:szCs w:val="21"/>
        </w:rPr>
        <w:t>2</w:t>
      </w:r>
      <w:r>
        <w:rPr>
          <w:rFonts w:ascii="宋体" w:hAnsi="宋体" w:hint="eastAsia"/>
          <w:bCs/>
          <w:color w:val="000000"/>
          <w:szCs w:val="21"/>
        </w:rPr>
        <w:t>跌落高度</w:t>
      </w:r>
    </w:p>
    <w:p w:rsidR="009C4DDC" w:rsidRDefault="00057FEA">
      <w:pPr>
        <w:numPr>
          <w:ilvl w:val="255"/>
          <w:numId w:val="0"/>
        </w:numPr>
        <w:spacing w:line="360" w:lineRule="auto"/>
        <w:ind w:firstLine="420"/>
        <w:jc w:val="left"/>
        <w:rPr>
          <w:rFonts w:ascii="宋体" w:hAnsi="宋体"/>
          <w:bCs/>
          <w:color w:val="000000"/>
          <w:szCs w:val="21"/>
        </w:rPr>
      </w:pPr>
      <w:r>
        <w:rPr>
          <w:rFonts w:ascii="宋体" w:hAnsi="宋体" w:hint="eastAsia"/>
          <w:bCs/>
          <w:color w:val="000000"/>
          <w:szCs w:val="21"/>
        </w:rPr>
        <w:t>在</w:t>
      </w:r>
      <w:r>
        <w:rPr>
          <w:rFonts w:ascii="宋体" w:hAnsi="宋体" w:hint="eastAsia"/>
          <w:bCs/>
          <w:color w:val="000000"/>
          <w:szCs w:val="21"/>
        </w:rPr>
        <w:t>跌落</w:t>
      </w:r>
      <w:r>
        <w:rPr>
          <w:rFonts w:ascii="宋体" w:hAnsi="宋体" w:hint="eastAsia"/>
          <w:bCs/>
          <w:color w:val="000000"/>
          <w:szCs w:val="21"/>
        </w:rPr>
        <w:t>试验机</w:t>
      </w:r>
      <w:r>
        <w:rPr>
          <w:rFonts w:ascii="宋体" w:hAnsi="宋体" w:hint="eastAsia"/>
          <w:bCs/>
          <w:color w:val="000000"/>
          <w:szCs w:val="21"/>
        </w:rPr>
        <w:t>跌落高度</w:t>
      </w:r>
      <w:r>
        <w:rPr>
          <w:rFonts w:ascii="宋体" w:hAnsi="宋体" w:hint="eastAsia"/>
          <w:bCs/>
          <w:color w:val="000000"/>
          <w:szCs w:val="21"/>
        </w:rPr>
        <w:t>测量范围内，</w:t>
      </w:r>
      <w:r>
        <w:rPr>
          <w:rFonts w:ascii="宋体" w:hAnsi="宋体" w:hint="eastAsia"/>
          <w:bCs/>
          <w:color w:val="000000"/>
          <w:szCs w:val="21"/>
        </w:rPr>
        <w:t>分别设定跌落高度</w:t>
      </w:r>
      <w:r>
        <w:rPr>
          <w:rFonts w:ascii="宋体" w:hAnsi="宋体" w:hint="eastAsia"/>
          <w:bCs/>
          <w:color w:val="000000"/>
          <w:szCs w:val="21"/>
        </w:rPr>
        <w:t>（</w:t>
      </w:r>
      <w:r>
        <w:rPr>
          <w:rFonts w:ascii="宋体" w:hAnsi="宋体" w:hint="eastAsia"/>
          <w:bCs/>
          <w:color w:val="000000"/>
          <w:szCs w:val="21"/>
        </w:rPr>
        <w:t>100</w:t>
      </w:r>
      <w:r>
        <w:rPr>
          <w:rFonts w:ascii="宋体" w:hAnsi="宋体" w:hint="eastAsia"/>
          <w:bCs/>
          <w:color w:val="000000"/>
          <w:szCs w:val="21"/>
        </w:rPr>
        <w:t>、</w:t>
      </w:r>
      <w:r>
        <w:rPr>
          <w:rFonts w:ascii="宋体" w:hAnsi="宋体" w:hint="eastAsia"/>
          <w:bCs/>
          <w:color w:val="000000"/>
          <w:szCs w:val="21"/>
        </w:rPr>
        <w:t>200</w:t>
      </w:r>
      <w:r>
        <w:rPr>
          <w:rFonts w:ascii="宋体" w:hAnsi="宋体" w:hint="eastAsia"/>
          <w:bCs/>
          <w:color w:val="000000"/>
          <w:szCs w:val="21"/>
        </w:rPr>
        <w:t>、</w:t>
      </w:r>
      <w:r>
        <w:rPr>
          <w:rFonts w:ascii="宋体" w:hAnsi="宋体" w:hint="eastAsia"/>
          <w:bCs/>
          <w:color w:val="000000"/>
          <w:szCs w:val="21"/>
        </w:rPr>
        <w:t>300</w:t>
      </w:r>
      <w:r>
        <w:rPr>
          <w:rFonts w:ascii="宋体" w:hAnsi="宋体" w:hint="eastAsia"/>
          <w:bCs/>
          <w:color w:val="000000"/>
          <w:szCs w:val="21"/>
        </w:rPr>
        <w:t>、</w:t>
      </w:r>
      <w:r>
        <w:rPr>
          <w:rFonts w:ascii="宋体" w:hAnsi="宋体" w:hint="eastAsia"/>
          <w:bCs/>
          <w:color w:val="000000"/>
          <w:szCs w:val="21"/>
        </w:rPr>
        <w:t>350</w:t>
      </w:r>
      <w:r>
        <w:rPr>
          <w:rFonts w:ascii="宋体" w:hAnsi="宋体" w:hint="eastAsia"/>
          <w:bCs/>
          <w:color w:val="000000"/>
          <w:szCs w:val="21"/>
        </w:rPr>
        <w:t>、</w:t>
      </w:r>
      <w:r>
        <w:rPr>
          <w:rFonts w:ascii="宋体" w:hAnsi="宋体" w:hint="eastAsia"/>
          <w:bCs/>
          <w:color w:val="000000"/>
          <w:szCs w:val="21"/>
        </w:rPr>
        <w:t>400</w:t>
      </w:r>
      <w:r>
        <w:rPr>
          <w:rFonts w:ascii="宋体" w:hAnsi="宋体" w:hint="eastAsia"/>
          <w:bCs/>
          <w:color w:val="000000"/>
          <w:szCs w:val="21"/>
        </w:rPr>
        <w:t>、</w:t>
      </w:r>
      <w:r>
        <w:rPr>
          <w:rFonts w:ascii="宋体" w:hAnsi="宋体" w:hint="eastAsia"/>
          <w:bCs/>
          <w:color w:val="000000"/>
          <w:szCs w:val="21"/>
        </w:rPr>
        <w:t>500</w:t>
      </w:r>
      <w:r>
        <w:rPr>
          <w:rFonts w:ascii="宋体" w:hAnsi="宋体" w:hint="eastAsia"/>
          <w:bCs/>
          <w:color w:val="000000"/>
          <w:szCs w:val="21"/>
        </w:rPr>
        <w:t>、</w:t>
      </w:r>
      <w:r>
        <w:rPr>
          <w:rFonts w:ascii="宋体" w:hAnsi="宋体" w:hint="eastAsia"/>
          <w:bCs/>
          <w:color w:val="000000"/>
          <w:szCs w:val="21"/>
        </w:rPr>
        <w:t>1/2</w:t>
      </w:r>
      <w:r>
        <w:rPr>
          <w:rFonts w:ascii="宋体" w:hAnsi="宋体" w:hint="eastAsia"/>
          <w:bCs/>
          <w:color w:val="000000"/>
          <w:szCs w:val="21"/>
        </w:rPr>
        <w:t>最大量程、最大量程）</w:t>
      </w:r>
      <w:r>
        <w:rPr>
          <w:rFonts w:ascii="宋体" w:hAnsi="宋体" w:hint="eastAsia"/>
          <w:bCs/>
          <w:color w:val="000000"/>
          <w:szCs w:val="21"/>
        </w:rPr>
        <w:t>mm</w:t>
      </w:r>
      <w:r>
        <w:rPr>
          <w:rFonts w:ascii="宋体" w:hAnsi="宋体" w:hint="eastAsia"/>
          <w:bCs/>
          <w:color w:val="000000"/>
          <w:szCs w:val="21"/>
        </w:rPr>
        <w:t>作为测量点。</w:t>
      </w:r>
      <w:r>
        <w:rPr>
          <w:rFonts w:ascii="宋体" w:hAnsi="宋体" w:hint="eastAsia"/>
          <w:bCs/>
          <w:color w:val="000000"/>
          <w:szCs w:val="21"/>
        </w:rPr>
        <w:t>当跌落试验机升到相应的跌落高度</w:t>
      </w:r>
      <w:r>
        <w:rPr>
          <w:rFonts w:ascii="宋体" w:hAnsi="宋体" w:hint="eastAsia"/>
          <w:bCs/>
          <w:color w:val="000000"/>
          <w:szCs w:val="21"/>
        </w:rPr>
        <w:t>时，用高度卡尺</w:t>
      </w:r>
      <w:r>
        <w:rPr>
          <w:rFonts w:ascii="宋体" w:hAnsi="宋体" w:hint="eastAsia"/>
          <w:bCs/>
          <w:color w:val="000000"/>
          <w:szCs w:val="21"/>
        </w:rPr>
        <w:t>测量实际跌落</w:t>
      </w:r>
      <w:r>
        <w:rPr>
          <w:rFonts w:ascii="宋体" w:hAnsi="宋体" w:hint="eastAsia"/>
          <w:bCs/>
          <w:color w:val="000000"/>
          <w:szCs w:val="21"/>
        </w:rPr>
        <w:t>高度</w:t>
      </w:r>
      <w:r>
        <w:rPr>
          <w:rFonts w:ascii="宋体" w:hAnsi="宋体" w:hint="eastAsia"/>
          <w:bCs/>
          <w:color w:val="000000"/>
          <w:szCs w:val="21"/>
        </w:rPr>
        <w:t>（工作台面距离冲击面高度），则实际跌落高度与预定跌落高度的相对误差</w:t>
      </w:r>
      <w:r>
        <w:rPr>
          <w:rFonts w:ascii="宋体" w:hAnsi="宋体" w:hint="eastAsia"/>
          <w:bCs/>
          <w:color w:val="000000"/>
          <w:szCs w:val="21"/>
        </w:rPr>
        <w:t>X</w:t>
      </w:r>
      <w:r>
        <w:rPr>
          <w:rFonts w:ascii="宋体" w:hAnsi="宋体" w:hint="eastAsia"/>
          <w:bCs/>
          <w:color w:val="000000"/>
          <w:szCs w:val="21"/>
        </w:rPr>
        <w:t>按下式计算</w:t>
      </w:r>
      <w:r>
        <w:rPr>
          <w:rFonts w:ascii="宋体" w:hAnsi="宋体" w:hint="eastAsia"/>
          <w:bCs/>
          <w:color w:val="000000"/>
          <w:szCs w:val="21"/>
        </w:rPr>
        <w:t>：</w:t>
      </w:r>
    </w:p>
    <w:p w:rsidR="009C4DDC" w:rsidRDefault="00057FEA">
      <w:pPr>
        <w:spacing w:line="360" w:lineRule="auto"/>
        <w:jc w:val="left"/>
        <w:rPr>
          <w:rFonts w:hAnsi="Cambria Math" w:hint="eastAsia"/>
          <w:bCs/>
          <w:color w:val="000000"/>
          <w:szCs w:val="21"/>
        </w:rPr>
      </w:pPr>
      <m:oMathPara>
        <m:oMath>
          <m:r>
            <w:rPr>
              <w:rFonts w:ascii="Cambria Math" w:hAnsi="Cambria Math"/>
              <w:color w:val="000000"/>
              <w:szCs w:val="21"/>
            </w:rPr>
            <w:lastRenderedPageBreak/>
            <m:t>X</m:t>
          </m:r>
          <m:r>
            <w:rPr>
              <w:rFonts w:ascii="Cambria Math" w:hAnsi="Cambria Math"/>
              <w:color w:val="000000"/>
              <w:szCs w:val="21"/>
            </w:rPr>
            <m:t>=</m:t>
          </m:r>
          <m:f>
            <m:fPr>
              <m:ctrlPr>
                <w:rPr>
                  <w:rFonts w:ascii="Cambria Math" w:hAnsi="Cambria Math"/>
                  <w:bCs/>
                  <w:i/>
                  <w:color w:val="000000"/>
                  <w:szCs w:val="21"/>
                </w:rPr>
              </m:ctrlPr>
            </m:fPr>
            <m:num>
              <m:r>
                <w:rPr>
                  <w:rFonts w:ascii="Cambria Math" w:hAnsi="Cambria Math"/>
                  <w:color w:val="000000"/>
                  <w:szCs w:val="21"/>
                </w:rPr>
                <m:t>D-</m:t>
              </m:r>
              <m:sSub>
                <m:sSubPr>
                  <m:ctrlPr>
                    <w:rPr>
                      <w:rFonts w:ascii="Cambria Math" w:hAnsi="Cambria Math"/>
                      <w:bCs/>
                      <w:i/>
                      <w:color w:val="000000"/>
                      <w:szCs w:val="21"/>
                    </w:rPr>
                  </m:ctrlPr>
                </m:sSubPr>
                <m:e>
                  <m:r>
                    <w:rPr>
                      <w:rFonts w:ascii="Cambria Math" w:hAnsi="Cambria Math"/>
                      <w:color w:val="000000"/>
                      <w:szCs w:val="21"/>
                    </w:rPr>
                    <m:t>D</m:t>
                  </m:r>
                </m:e>
                <m:sub>
                  <m:r>
                    <w:rPr>
                      <w:rFonts w:ascii="Cambria Math" w:hAnsi="Cambria Math"/>
                      <w:color w:val="000000"/>
                      <w:szCs w:val="21"/>
                    </w:rPr>
                    <m:t>0</m:t>
                  </m:r>
                </m:sub>
              </m:sSub>
            </m:num>
            <m:den>
              <m:sSub>
                <m:sSubPr>
                  <m:ctrlPr>
                    <w:rPr>
                      <w:rFonts w:ascii="Cambria Math" w:hAnsi="Cambria Math"/>
                      <w:bCs/>
                      <w:i/>
                      <w:color w:val="000000"/>
                      <w:szCs w:val="21"/>
                    </w:rPr>
                  </m:ctrlPr>
                </m:sSubPr>
                <m:e>
                  <m:r>
                    <w:rPr>
                      <w:rFonts w:ascii="Cambria Math" w:hAnsi="Cambria Math"/>
                      <w:color w:val="000000"/>
                      <w:szCs w:val="21"/>
                    </w:rPr>
                    <m:t>D</m:t>
                  </m:r>
                </m:e>
                <m:sub>
                  <m:r>
                    <w:rPr>
                      <w:rFonts w:ascii="Cambria Math" w:hAnsi="Cambria Math"/>
                      <w:color w:val="000000"/>
                      <w:szCs w:val="21"/>
                    </w:rPr>
                    <m:t>0</m:t>
                  </m:r>
                </m:sub>
              </m:sSub>
            </m:den>
          </m:f>
          <m:r>
            <w:rPr>
              <w:rFonts w:ascii="Cambria Math" w:hAnsi="Cambria Math"/>
              <w:color w:val="000000"/>
              <w:szCs w:val="21"/>
            </w:rPr>
            <m:t>×100%</m:t>
          </m:r>
        </m:oMath>
      </m:oMathPara>
    </w:p>
    <w:p w:rsidR="009C4DDC" w:rsidRDefault="00057FEA">
      <w:pPr>
        <w:spacing w:line="360" w:lineRule="auto"/>
        <w:jc w:val="left"/>
        <w:rPr>
          <w:rFonts w:hAnsi="Cambria Math" w:hint="eastAsia"/>
          <w:bCs/>
          <w:color w:val="000000"/>
          <w:szCs w:val="21"/>
        </w:rPr>
      </w:pPr>
      <w:r>
        <w:rPr>
          <w:rFonts w:hAnsi="Cambria Math" w:hint="eastAsia"/>
          <w:bCs/>
          <w:color w:val="000000"/>
          <w:szCs w:val="21"/>
        </w:rPr>
        <w:t>式中：</w:t>
      </w:r>
      <w:r>
        <w:rPr>
          <w:rFonts w:hAnsi="Cambria Math" w:hint="eastAsia"/>
          <w:bCs/>
          <w:color w:val="000000"/>
          <w:szCs w:val="21"/>
        </w:rPr>
        <w:t>X</w:t>
      </w:r>
      <w:r>
        <w:rPr>
          <w:rFonts w:hAnsi="Cambria Math" w:hint="eastAsia"/>
          <w:bCs/>
          <w:color w:val="000000"/>
          <w:szCs w:val="21"/>
        </w:rPr>
        <w:t>-</w:t>
      </w:r>
      <w:r>
        <w:rPr>
          <w:rFonts w:hAnsi="Cambria Math" w:hint="eastAsia"/>
          <w:bCs/>
          <w:color w:val="000000"/>
          <w:szCs w:val="21"/>
        </w:rPr>
        <w:t>跌落高度误差</w:t>
      </w:r>
      <w:r>
        <w:rPr>
          <w:rFonts w:hAnsi="Cambria Math" w:hint="eastAsia"/>
          <w:bCs/>
          <w:color w:val="000000"/>
          <w:szCs w:val="21"/>
        </w:rPr>
        <w:t>，</w:t>
      </w:r>
      <w:r>
        <w:rPr>
          <w:rFonts w:hAnsi="Cambria Math" w:hint="eastAsia"/>
          <w:bCs/>
          <w:color w:val="000000"/>
          <w:szCs w:val="21"/>
        </w:rPr>
        <w:t>%</w:t>
      </w:r>
    </w:p>
    <w:p w:rsidR="009C4DDC" w:rsidRDefault="009C4DDC">
      <w:pPr>
        <w:spacing w:line="360" w:lineRule="auto"/>
        <w:ind w:firstLineChars="300" w:firstLine="630"/>
        <w:jc w:val="left"/>
        <w:rPr>
          <w:rFonts w:ascii="宋体" w:hAnsi="宋体"/>
          <w:bCs/>
          <w:color w:val="000000"/>
          <w:szCs w:val="21"/>
        </w:rPr>
      </w:pPr>
      <m:oMath>
        <m:sSub>
          <m:sSubPr>
            <m:ctrlPr>
              <w:rPr>
                <w:rFonts w:ascii="Cambria Math" w:hAnsi="Cambria Math"/>
                <w:bCs/>
                <w:i/>
                <w:color w:val="000000"/>
                <w:szCs w:val="21"/>
              </w:rPr>
            </m:ctrlPr>
          </m:sSubPr>
          <m:e>
            <m:r>
              <w:rPr>
                <w:rFonts w:ascii="Cambria Math" w:hAnsi="Cambria Math"/>
                <w:color w:val="000000"/>
                <w:szCs w:val="21"/>
              </w:rPr>
              <m:t>D</m:t>
            </m:r>
          </m:e>
          <m:sub>
            <m:r>
              <w:rPr>
                <w:rFonts w:ascii="Cambria Math" w:hAnsi="Cambria Math"/>
                <w:color w:val="000000"/>
                <w:szCs w:val="21"/>
              </w:rPr>
              <m:t>0</m:t>
            </m:r>
          </m:sub>
        </m:sSub>
      </m:oMath>
      <w:r w:rsidR="00057FEA">
        <w:rPr>
          <w:rFonts w:hAnsi="Cambria Math" w:hint="eastAsia"/>
          <w:bCs/>
          <w:color w:val="000000"/>
          <w:szCs w:val="21"/>
        </w:rPr>
        <w:t>-</w:t>
      </w:r>
      <w:r w:rsidR="00057FEA">
        <w:rPr>
          <w:rFonts w:hAnsi="Cambria Math" w:hint="eastAsia"/>
          <w:bCs/>
          <w:color w:val="000000"/>
          <w:szCs w:val="21"/>
        </w:rPr>
        <w:t>预定跌落高度，</w:t>
      </w:r>
      <w:r w:rsidR="00057FEA">
        <w:rPr>
          <w:rFonts w:hAnsi="Cambria Math" w:hint="eastAsia"/>
          <w:bCs/>
          <w:color w:val="000000"/>
          <w:szCs w:val="21"/>
        </w:rPr>
        <w:t>mm</w:t>
      </w:r>
      <w:r w:rsidR="00057FEA">
        <w:rPr>
          <w:rFonts w:hAnsi="Cambria Math" w:hint="eastAsia"/>
          <w:bCs/>
          <w:color w:val="000000"/>
          <w:szCs w:val="21"/>
        </w:rPr>
        <w:t>。</w:t>
      </w:r>
    </w:p>
    <w:p w:rsidR="009C4DDC" w:rsidRDefault="00057FEA">
      <w:pPr>
        <w:numPr>
          <w:ilvl w:val="255"/>
          <w:numId w:val="0"/>
        </w:numPr>
        <w:spacing w:line="360" w:lineRule="auto"/>
        <w:ind w:left="630"/>
        <w:jc w:val="left"/>
        <w:rPr>
          <w:rFonts w:ascii="宋体" w:hAnsi="宋体"/>
          <w:bCs/>
          <w:color w:val="000000"/>
          <w:szCs w:val="21"/>
        </w:rPr>
      </w:pPr>
      <w:r>
        <w:rPr>
          <w:rFonts w:ascii="宋体" w:hAnsi="宋体" w:hint="eastAsia"/>
          <w:bCs/>
          <w:color w:val="000000"/>
          <w:szCs w:val="21"/>
        </w:rPr>
        <w:t>D</w:t>
      </w:r>
      <w:r>
        <w:rPr>
          <w:rFonts w:hAnsi="Cambria Math" w:hint="eastAsia"/>
          <w:bCs/>
          <w:color w:val="000000"/>
          <w:szCs w:val="21"/>
        </w:rPr>
        <w:t>-</w:t>
      </w:r>
      <w:r>
        <w:rPr>
          <w:rFonts w:ascii="宋体" w:hAnsi="宋体" w:hint="eastAsia"/>
          <w:bCs/>
          <w:color w:val="000000"/>
          <w:szCs w:val="21"/>
        </w:rPr>
        <w:t>实际跌落高度</w:t>
      </w:r>
      <w:r>
        <w:rPr>
          <w:rFonts w:hAnsi="Cambria Math" w:hint="eastAsia"/>
          <w:bCs/>
          <w:color w:val="000000"/>
          <w:szCs w:val="21"/>
        </w:rPr>
        <w:t>，</w:t>
      </w:r>
      <w:r>
        <w:rPr>
          <w:rFonts w:hAnsi="Cambria Math" w:hint="eastAsia"/>
          <w:bCs/>
          <w:color w:val="000000"/>
          <w:szCs w:val="21"/>
        </w:rPr>
        <w:t>mm</w:t>
      </w:r>
      <w:r>
        <w:rPr>
          <w:rFonts w:hAnsi="Cambria Math" w:hint="eastAsia"/>
          <w:bCs/>
          <w:color w:val="000000"/>
          <w:szCs w:val="21"/>
        </w:rPr>
        <w:t>。</w:t>
      </w:r>
    </w:p>
    <w:p w:rsidR="009C4DDC" w:rsidRDefault="00057FEA">
      <w:pPr>
        <w:numPr>
          <w:ilvl w:val="255"/>
          <w:numId w:val="0"/>
        </w:numPr>
        <w:spacing w:line="360" w:lineRule="auto"/>
        <w:jc w:val="left"/>
        <w:rPr>
          <w:rFonts w:ascii="宋体" w:hAnsi="宋体"/>
          <w:bCs/>
          <w:color w:val="000000"/>
          <w:szCs w:val="21"/>
        </w:rPr>
      </w:pPr>
      <w:r>
        <w:rPr>
          <w:rFonts w:ascii="宋体" w:hAnsi="宋体"/>
          <w:bCs/>
          <w:color w:val="000000"/>
          <w:szCs w:val="21"/>
        </w:rPr>
        <w:t>6.</w:t>
      </w:r>
      <w:r>
        <w:rPr>
          <w:rFonts w:ascii="宋体" w:hAnsi="宋体" w:hint="eastAsia"/>
          <w:bCs/>
          <w:color w:val="000000"/>
          <w:szCs w:val="21"/>
        </w:rPr>
        <w:t>3</w:t>
      </w:r>
      <w:r>
        <w:rPr>
          <w:rFonts w:ascii="宋体" w:hAnsi="宋体" w:cs="宋体" w:hint="eastAsia"/>
          <w:sz w:val="24"/>
        </w:rPr>
        <w:t>托板工作面与水平面的夹角</w:t>
      </w:r>
    </w:p>
    <w:p w:rsidR="009C4DDC" w:rsidRDefault="00057FEA">
      <w:pPr>
        <w:numPr>
          <w:ilvl w:val="255"/>
          <w:numId w:val="0"/>
        </w:numPr>
        <w:spacing w:line="360" w:lineRule="auto"/>
        <w:jc w:val="left"/>
        <w:rPr>
          <w:rFonts w:hAnsi="Cambria Math" w:hint="eastAsia"/>
          <w:bCs/>
          <w:color w:val="000000"/>
          <w:szCs w:val="21"/>
        </w:rPr>
      </w:pPr>
      <w:r>
        <w:rPr>
          <w:rFonts w:hint="eastAsia"/>
        </w:rPr>
        <w:t>6.3.1</w:t>
      </w:r>
      <w:r>
        <w:rPr>
          <w:rFonts w:hint="eastAsia"/>
        </w:rPr>
        <w:t>单臂（翼）跌落试验机的托板工作面与水平面的夹角：</w:t>
      </w:r>
      <w:r>
        <w:rPr>
          <w:rFonts w:hAnsi="Cambria Math" w:hint="eastAsia"/>
          <w:bCs/>
          <w:color w:val="000000"/>
          <w:szCs w:val="21"/>
        </w:rPr>
        <w:t>把水平角度测试仪放在托板工作面上，分别在托板工作面的长边、短边和对角线位置上进行测量，见图</w:t>
      </w:r>
      <w:r>
        <w:rPr>
          <w:rFonts w:hAnsi="Cambria Math" w:hint="eastAsia"/>
          <w:bCs/>
          <w:color w:val="000000"/>
          <w:szCs w:val="21"/>
        </w:rPr>
        <w:t>1</w:t>
      </w:r>
      <w:r>
        <w:rPr>
          <w:rFonts w:hAnsi="Cambria Math" w:hint="eastAsia"/>
          <w:bCs/>
          <w:color w:val="000000"/>
          <w:szCs w:val="21"/>
        </w:rPr>
        <w:t>所示，取其中最大读数值作为测量结果。</w:t>
      </w:r>
    </w:p>
    <w:p w:rsidR="009C4DDC" w:rsidRDefault="00057FEA">
      <w:pPr>
        <w:numPr>
          <w:ilvl w:val="255"/>
          <w:numId w:val="0"/>
        </w:numPr>
        <w:spacing w:line="360" w:lineRule="auto"/>
        <w:jc w:val="left"/>
        <w:rPr>
          <w:rFonts w:hAnsi="Cambria Math" w:hint="eastAsia"/>
          <w:bCs/>
          <w:color w:val="000000"/>
          <w:szCs w:val="21"/>
        </w:rPr>
      </w:pPr>
      <w:r>
        <w:rPr>
          <w:rFonts w:hAnsi="Cambria Math" w:hint="eastAsia"/>
          <w:bCs/>
          <w:color w:val="000000"/>
          <w:szCs w:val="21"/>
        </w:rPr>
        <w:t>6.3.2</w:t>
      </w:r>
      <w:r>
        <w:rPr>
          <w:rFonts w:hint="eastAsia"/>
        </w:rPr>
        <w:t>双臂、三臂（翼）跌落试验机的托板工作面与水平面的夹角：首先按</w:t>
      </w:r>
      <w:r>
        <w:rPr>
          <w:rFonts w:hint="eastAsia"/>
        </w:rPr>
        <w:t>6.3.1</w:t>
      </w:r>
      <w:r>
        <w:rPr>
          <w:rFonts w:hint="eastAsia"/>
        </w:rPr>
        <w:t>的方法在每个托板的工作面上测量与水平面的夹角。然后视多个托板为一个整体，在工作面上按图</w:t>
      </w:r>
      <w:r>
        <w:rPr>
          <w:rFonts w:hint="eastAsia"/>
        </w:rPr>
        <w:t>2-3</w:t>
      </w:r>
      <w:r>
        <w:rPr>
          <w:rFonts w:hint="eastAsia"/>
        </w:rPr>
        <w:t>位置放置</w:t>
      </w:r>
      <w:r>
        <w:rPr>
          <w:rFonts w:hAnsi="Cambria Math" w:hint="eastAsia"/>
          <w:bCs/>
          <w:color w:val="000000"/>
          <w:szCs w:val="21"/>
        </w:rPr>
        <w:t>水平角度测试仪进行测量，</w:t>
      </w:r>
      <w:r>
        <w:rPr>
          <w:rFonts w:hAnsi="Cambria Math" w:hint="eastAsia"/>
          <w:bCs/>
          <w:color w:val="000000"/>
          <w:szCs w:val="21"/>
        </w:rPr>
        <w:t>取其中最大读数值作为测量结果。</w:t>
      </w:r>
    </w:p>
    <w:p w:rsidR="009C4DDC" w:rsidRDefault="009C4DDC">
      <w:pPr>
        <w:jc w:val="left"/>
        <w:rPr>
          <w:ins w:id="4" w:author="jack" w:date="2022-05-08T02:23:00Z"/>
          <w:rFonts w:ascii="宋体" w:hAnsi="宋体" w:cs="宋体"/>
          <w:b/>
          <w:sz w:val="24"/>
        </w:rPr>
      </w:pPr>
      <w:r>
        <w:object w:dxaOrig="15475" w:dyaOrig="45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14.8pt;height:125.2pt" o:ole="">
            <v:imagedata r:id="rId13" o:title=""/>
          </v:shape>
          <o:OLEObject Type="Embed" ProgID="Visio.Drawing.15" ShapeID="_x0000_i1027" DrawAspect="Content" ObjectID="_1736840908" r:id="rId14"/>
        </w:object>
      </w:r>
      <w:r w:rsidR="00057FEA">
        <w:rPr>
          <w:rFonts w:hint="eastAsia"/>
        </w:rPr>
        <w:t>图</w:t>
      </w:r>
      <w:r w:rsidR="00057FEA">
        <w:rPr>
          <w:rFonts w:hint="eastAsia"/>
        </w:rPr>
        <w:t>1</w:t>
      </w:r>
      <w:r w:rsidR="00057FEA">
        <w:rPr>
          <w:rFonts w:hint="eastAsia"/>
        </w:rPr>
        <w:t>单臂（翼）托板工作面</w:t>
      </w:r>
      <w:r w:rsidR="00057FEA">
        <w:rPr>
          <w:rFonts w:hint="eastAsia"/>
        </w:rPr>
        <w:t xml:space="preserve">  </w:t>
      </w:r>
      <w:r w:rsidR="00057FEA">
        <w:rPr>
          <w:rFonts w:hint="eastAsia"/>
        </w:rPr>
        <w:t>图</w:t>
      </w:r>
      <w:r w:rsidR="00057FEA">
        <w:rPr>
          <w:rFonts w:hint="eastAsia"/>
        </w:rPr>
        <w:t xml:space="preserve">2 </w:t>
      </w:r>
      <w:r w:rsidR="00057FEA">
        <w:rPr>
          <w:rFonts w:hint="eastAsia"/>
        </w:rPr>
        <w:t>双臂（翼）托板工作面</w:t>
      </w:r>
      <w:r w:rsidR="00057FEA">
        <w:rPr>
          <w:rFonts w:hint="eastAsia"/>
        </w:rPr>
        <w:t xml:space="preserve">    </w:t>
      </w:r>
      <w:r w:rsidR="00057FEA">
        <w:rPr>
          <w:rFonts w:hint="eastAsia"/>
        </w:rPr>
        <w:t>图</w:t>
      </w:r>
      <w:r w:rsidR="00057FEA">
        <w:rPr>
          <w:rFonts w:hint="eastAsia"/>
        </w:rPr>
        <w:t xml:space="preserve">3 </w:t>
      </w:r>
      <w:r w:rsidR="00057FEA">
        <w:rPr>
          <w:rFonts w:hint="eastAsia"/>
        </w:rPr>
        <w:t>三臂（翼）托板工作面</w:t>
      </w:r>
    </w:p>
    <w:p w:rsidR="009C4DDC" w:rsidRDefault="00057FEA">
      <w:pPr>
        <w:numPr>
          <w:ilvl w:val="255"/>
          <w:numId w:val="0"/>
        </w:numPr>
        <w:spacing w:line="360" w:lineRule="auto"/>
        <w:jc w:val="left"/>
        <w:rPr>
          <w:rFonts w:ascii="宋体" w:hAnsi="宋体"/>
          <w:bCs/>
          <w:color w:val="000000"/>
          <w:szCs w:val="21"/>
        </w:rPr>
      </w:pPr>
      <w:r>
        <w:rPr>
          <w:rFonts w:ascii="宋体" w:hAnsi="宋体" w:hint="eastAsia"/>
          <w:bCs/>
          <w:color w:val="000000"/>
          <w:szCs w:val="21"/>
        </w:rPr>
        <w:t>6.</w:t>
      </w:r>
      <w:r>
        <w:rPr>
          <w:rFonts w:ascii="宋体" w:hAnsi="宋体" w:hint="eastAsia"/>
          <w:bCs/>
          <w:color w:val="000000"/>
          <w:szCs w:val="21"/>
        </w:rPr>
        <w:t>4</w:t>
      </w:r>
      <w:r>
        <w:rPr>
          <w:rFonts w:ascii="宋体" w:hAnsi="宋体" w:hint="eastAsia"/>
          <w:bCs/>
          <w:color w:val="000000"/>
          <w:szCs w:val="21"/>
        </w:rPr>
        <w:t>冲击平台平整度与刚性</w:t>
      </w:r>
    </w:p>
    <w:p w:rsidR="009C4DDC" w:rsidRDefault="00057FEA">
      <w:pPr>
        <w:numPr>
          <w:ilvl w:val="255"/>
          <w:numId w:val="0"/>
        </w:numPr>
        <w:spacing w:line="360" w:lineRule="auto"/>
        <w:rPr>
          <w:rFonts w:hAnsi="Cambria Math" w:hint="eastAsia"/>
          <w:bCs/>
          <w:color w:val="000000"/>
          <w:szCs w:val="21"/>
        </w:rPr>
      </w:pPr>
      <w:r>
        <w:rPr>
          <w:rFonts w:hAnsi="Cambria Math" w:hint="eastAsia"/>
          <w:bCs/>
          <w:color w:val="000000"/>
          <w:szCs w:val="21"/>
        </w:rPr>
        <w:t>6.4.1</w:t>
      </w:r>
      <w:r>
        <w:rPr>
          <w:rFonts w:hAnsi="Cambria Math" w:hint="eastAsia"/>
          <w:bCs/>
          <w:color w:val="000000"/>
          <w:szCs w:val="21"/>
        </w:rPr>
        <w:t>平整度：</w:t>
      </w:r>
      <w:r>
        <w:rPr>
          <w:rFonts w:hAnsi="Cambria Math" w:hint="eastAsia"/>
          <w:bCs/>
          <w:color w:val="000000"/>
          <w:szCs w:val="21"/>
        </w:rPr>
        <w:t>将</w:t>
      </w:r>
      <w:r>
        <w:rPr>
          <w:rFonts w:hAnsi="Cambria Math" w:hint="eastAsia"/>
          <w:bCs/>
          <w:color w:val="000000"/>
          <w:szCs w:val="21"/>
        </w:rPr>
        <w:t>工作区域按照图</w:t>
      </w:r>
      <w:r>
        <w:rPr>
          <w:rFonts w:hAnsi="Cambria Math" w:hint="eastAsia"/>
          <w:bCs/>
          <w:color w:val="000000"/>
          <w:szCs w:val="21"/>
        </w:rPr>
        <w:t>4</w:t>
      </w:r>
      <w:r>
        <w:rPr>
          <w:rFonts w:hAnsi="Cambria Math" w:hint="eastAsia"/>
          <w:bCs/>
          <w:color w:val="000000"/>
          <w:szCs w:val="21"/>
        </w:rPr>
        <w:t>所示划分成</w:t>
      </w:r>
      <w:r>
        <w:rPr>
          <w:rFonts w:hAnsi="Cambria Math" w:hint="eastAsia"/>
          <w:bCs/>
          <w:color w:val="000000"/>
          <w:szCs w:val="21"/>
        </w:rPr>
        <w:t>9</w:t>
      </w:r>
      <w:r>
        <w:rPr>
          <w:rFonts w:hAnsi="Cambria Math" w:hint="eastAsia"/>
          <w:bCs/>
          <w:color w:val="000000"/>
          <w:szCs w:val="21"/>
        </w:rPr>
        <w:t>个工作点，</w:t>
      </w:r>
      <w:r>
        <w:rPr>
          <w:rFonts w:hAnsi="Cambria Math" w:hint="eastAsia"/>
          <w:bCs/>
          <w:color w:val="000000"/>
          <w:szCs w:val="21"/>
        </w:rPr>
        <w:t>用</w:t>
      </w:r>
      <w:r>
        <w:rPr>
          <w:rFonts w:hAnsi="Cambria Math" w:hint="eastAsia"/>
          <w:bCs/>
          <w:color w:val="000000"/>
          <w:szCs w:val="21"/>
        </w:rPr>
        <w:t>便携式三坐标测量仪测量</w:t>
      </w:r>
      <w:r>
        <w:rPr>
          <w:rFonts w:hAnsi="Cambria Math" w:hint="eastAsia"/>
          <w:bCs/>
          <w:color w:val="000000"/>
          <w:szCs w:val="21"/>
        </w:rPr>
        <w:t>9</w:t>
      </w:r>
      <w:r>
        <w:rPr>
          <w:rFonts w:hAnsi="Cambria Math" w:hint="eastAsia"/>
          <w:bCs/>
          <w:color w:val="000000"/>
          <w:szCs w:val="21"/>
        </w:rPr>
        <w:t>个工作点的水平高度，取最大差值作为测量结果。</w:t>
      </w:r>
    </w:p>
    <w:p w:rsidR="009C4DDC" w:rsidRDefault="00057FEA">
      <w:pPr>
        <w:numPr>
          <w:ilvl w:val="255"/>
          <w:numId w:val="0"/>
        </w:numPr>
        <w:spacing w:line="360" w:lineRule="auto"/>
        <w:rPr>
          <w:rFonts w:hAnsi="Cambria Math" w:hint="eastAsia"/>
          <w:bCs/>
          <w:color w:val="000000"/>
          <w:szCs w:val="21"/>
        </w:rPr>
      </w:pPr>
      <w:r>
        <w:rPr>
          <w:rFonts w:hAnsi="Cambria Math" w:hint="eastAsia"/>
          <w:bCs/>
          <w:color w:val="000000"/>
          <w:szCs w:val="21"/>
        </w:rPr>
        <w:t>6.4.2</w:t>
      </w:r>
      <w:r>
        <w:rPr>
          <w:rFonts w:hAnsi="Cambria Math" w:hint="eastAsia"/>
          <w:bCs/>
          <w:color w:val="000000"/>
          <w:szCs w:val="21"/>
        </w:rPr>
        <w:t>刚性：</w:t>
      </w:r>
      <w:r>
        <w:rPr>
          <w:rFonts w:hAnsi="Cambria Math" w:hint="eastAsia"/>
          <w:bCs/>
          <w:color w:val="000000"/>
          <w:szCs w:val="21"/>
        </w:rPr>
        <w:t>将</w:t>
      </w:r>
      <w:r>
        <w:rPr>
          <w:rFonts w:hAnsi="Cambria Math" w:hint="eastAsia"/>
          <w:bCs/>
          <w:color w:val="000000"/>
          <w:szCs w:val="21"/>
        </w:rPr>
        <w:t>工作区域按照图</w:t>
      </w:r>
      <w:r>
        <w:rPr>
          <w:rFonts w:hAnsi="Cambria Math" w:hint="eastAsia"/>
          <w:bCs/>
          <w:color w:val="000000"/>
          <w:szCs w:val="21"/>
        </w:rPr>
        <w:t>4</w:t>
      </w:r>
      <w:r>
        <w:rPr>
          <w:rFonts w:hAnsi="Cambria Math" w:hint="eastAsia"/>
          <w:bCs/>
          <w:color w:val="000000"/>
          <w:szCs w:val="21"/>
        </w:rPr>
        <w:t>所示划分成</w:t>
      </w:r>
      <w:r>
        <w:rPr>
          <w:rFonts w:hAnsi="Cambria Math" w:hint="eastAsia"/>
          <w:bCs/>
          <w:color w:val="000000"/>
          <w:szCs w:val="21"/>
        </w:rPr>
        <w:t>9</w:t>
      </w:r>
      <w:r>
        <w:rPr>
          <w:rFonts w:hAnsi="Cambria Math" w:hint="eastAsia"/>
          <w:bCs/>
          <w:color w:val="000000"/>
          <w:szCs w:val="21"/>
        </w:rPr>
        <w:t>个工作点，放置标准物前先</w:t>
      </w:r>
      <w:r>
        <w:rPr>
          <w:rFonts w:hAnsi="Cambria Math" w:hint="eastAsia"/>
          <w:bCs/>
          <w:color w:val="000000"/>
          <w:szCs w:val="21"/>
        </w:rPr>
        <w:t>用</w:t>
      </w:r>
      <w:r>
        <w:rPr>
          <w:rFonts w:hAnsi="Cambria Math" w:hint="eastAsia"/>
          <w:bCs/>
          <w:color w:val="000000"/>
          <w:szCs w:val="21"/>
        </w:rPr>
        <w:t>便携式三坐标测量仪测量</w:t>
      </w:r>
      <w:r>
        <w:rPr>
          <w:rFonts w:hAnsi="Cambria Math" w:hint="eastAsia"/>
          <w:bCs/>
          <w:color w:val="000000"/>
          <w:szCs w:val="21"/>
        </w:rPr>
        <w:t>第一个工作点的水平高度，再</w:t>
      </w:r>
      <w:r>
        <w:rPr>
          <w:rFonts w:hAnsi="Cambria Math" w:hint="eastAsia"/>
          <w:bCs/>
          <w:color w:val="000000"/>
          <w:szCs w:val="21"/>
        </w:rPr>
        <w:t>放置面积为</w:t>
      </w:r>
      <w:r>
        <w:rPr>
          <w:rFonts w:hAnsi="Cambria Math" w:hint="eastAsia"/>
          <w:bCs/>
          <w:color w:val="000000"/>
          <w:szCs w:val="21"/>
        </w:rPr>
        <w:t>100mm</w:t>
      </w:r>
      <w:r>
        <w:rPr>
          <w:rFonts w:hAnsi="Cambria Math" w:hint="eastAsia"/>
          <w:bCs/>
          <w:color w:val="000000"/>
          <w:szCs w:val="21"/>
          <w:vertAlign w:val="superscript"/>
        </w:rPr>
        <w:t>2</w:t>
      </w:r>
      <w:r>
        <w:rPr>
          <w:rFonts w:hAnsi="Cambria Math" w:hint="eastAsia"/>
          <w:bCs/>
          <w:color w:val="000000"/>
          <w:szCs w:val="21"/>
        </w:rPr>
        <w:t>重量为</w:t>
      </w:r>
      <w:r>
        <w:rPr>
          <w:rFonts w:hAnsi="Cambria Math" w:hint="eastAsia"/>
          <w:bCs/>
          <w:color w:val="000000"/>
          <w:szCs w:val="21"/>
        </w:rPr>
        <w:t>10kg</w:t>
      </w:r>
      <w:r>
        <w:rPr>
          <w:rFonts w:hAnsi="Cambria Math" w:hint="eastAsia"/>
          <w:bCs/>
          <w:color w:val="000000"/>
          <w:szCs w:val="21"/>
        </w:rPr>
        <w:t>的标准物</w:t>
      </w:r>
      <w:r>
        <w:rPr>
          <w:rFonts w:hAnsi="Cambria Math" w:hint="eastAsia"/>
          <w:bCs/>
          <w:color w:val="000000"/>
          <w:szCs w:val="21"/>
        </w:rPr>
        <w:t>，</w:t>
      </w:r>
      <w:r>
        <w:rPr>
          <w:rFonts w:hAnsi="Cambria Math" w:hint="eastAsia"/>
          <w:bCs/>
          <w:color w:val="000000"/>
          <w:szCs w:val="21"/>
        </w:rPr>
        <w:t>用</w:t>
      </w:r>
      <w:r>
        <w:rPr>
          <w:rFonts w:hAnsi="Cambria Math" w:hint="eastAsia"/>
          <w:bCs/>
          <w:color w:val="000000"/>
          <w:szCs w:val="21"/>
        </w:rPr>
        <w:t>便携式三坐标测量仪测量施加压力后</w:t>
      </w:r>
      <w:r>
        <w:rPr>
          <w:rFonts w:hAnsi="Cambria Math" w:hint="eastAsia"/>
          <w:bCs/>
          <w:color w:val="000000"/>
          <w:szCs w:val="21"/>
        </w:rPr>
        <w:t>的水平高度，取水平高度差作为第一个工作点的受力变形量，同理分别测量出</w:t>
      </w:r>
      <w:r>
        <w:rPr>
          <w:rFonts w:hAnsi="Cambria Math" w:hint="eastAsia"/>
          <w:bCs/>
          <w:color w:val="000000"/>
          <w:szCs w:val="21"/>
        </w:rPr>
        <w:t>9</w:t>
      </w:r>
      <w:r>
        <w:rPr>
          <w:rFonts w:hAnsi="Cambria Math" w:hint="eastAsia"/>
          <w:bCs/>
          <w:color w:val="000000"/>
          <w:szCs w:val="21"/>
        </w:rPr>
        <w:t>个工作点的水平高度差，取最大变化量的绝对值作为测量结果。</w:t>
      </w:r>
    </w:p>
    <w:p w:rsidR="009C4DDC" w:rsidRDefault="009C4DDC">
      <w:pPr>
        <w:jc w:val="center"/>
      </w:pPr>
      <w:r>
        <w:object w:dxaOrig="12475" w:dyaOrig="8566">
          <v:shape id="_x0000_i1028" type="#_x0000_t75" style="width:261.15pt;height:182.15pt" o:ole="">
            <v:imagedata r:id="rId15" o:title=""/>
          </v:shape>
          <o:OLEObject Type="Embed" ProgID="Visio.Drawing.15" ShapeID="_x0000_i1028" DrawAspect="Content" ObjectID="_1736840909" r:id="rId16"/>
        </w:object>
      </w:r>
    </w:p>
    <w:p w:rsidR="009C4DDC" w:rsidRDefault="00057FEA">
      <w:pPr>
        <w:jc w:val="center"/>
        <w:rPr>
          <w:ins w:id="5" w:author="jack" w:date="2022-05-08T02:50:00Z"/>
          <w:rFonts w:ascii="宋体" w:hAnsi="宋体"/>
          <w:bCs/>
          <w:color w:val="000000"/>
          <w:szCs w:val="21"/>
        </w:rPr>
      </w:pPr>
      <w:r>
        <w:rPr>
          <w:rFonts w:hint="eastAsia"/>
        </w:rPr>
        <w:t>图</w:t>
      </w:r>
      <w:r>
        <w:rPr>
          <w:rFonts w:hint="eastAsia"/>
        </w:rPr>
        <w:t xml:space="preserve">4 </w:t>
      </w:r>
      <w:r>
        <w:rPr>
          <w:rFonts w:hint="eastAsia"/>
        </w:rPr>
        <w:t>冲击平台工作区域</w:t>
      </w:r>
    </w:p>
    <w:p w:rsidR="009C4DDC" w:rsidRDefault="00057FEA">
      <w:pPr>
        <w:widowControl/>
        <w:spacing w:before="240" w:line="360" w:lineRule="auto"/>
        <w:jc w:val="left"/>
        <w:rPr>
          <w:rFonts w:ascii="黑体" w:eastAsia="黑体" w:hAnsi="黑体" w:cs="黑体"/>
          <w:kern w:val="0"/>
          <w:szCs w:val="21"/>
          <w:lang/>
        </w:rPr>
      </w:pPr>
      <w:r>
        <w:rPr>
          <w:rFonts w:ascii="黑体" w:eastAsia="黑体" w:hAnsi="黑体" w:cs="黑体" w:hint="eastAsia"/>
          <w:kern w:val="0"/>
          <w:szCs w:val="21"/>
          <w:lang/>
        </w:rPr>
        <w:t>7</w:t>
      </w:r>
      <w:r>
        <w:rPr>
          <w:rFonts w:ascii="黑体" w:eastAsia="黑体" w:hAnsi="黑体" w:cs="黑体" w:hint="eastAsia"/>
          <w:kern w:val="0"/>
          <w:szCs w:val="21"/>
          <w:lang/>
        </w:rPr>
        <w:t>校准结果表达</w:t>
      </w:r>
    </w:p>
    <w:p w:rsidR="009C4DDC" w:rsidRDefault="00057FEA">
      <w:pPr>
        <w:spacing w:line="360" w:lineRule="auto"/>
        <w:ind w:firstLineChars="200" w:firstLine="420"/>
        <w:jc w:val="left"/>
        <w:rPr>
          <w:rFonts w:ascii="宋体" w:hAnsi="宋体" w:cs="宋体"/>
          <w:sz w:val="24"/>
        </w:rPr>
      </w:pPr>
      <w:r>
        <w:rPr>
          <w:rFonts w:hint="eastAsia"/>
          <w:kern w:val="0"/>
          <w:szCs w:val="21"/>
          <w:lang/>
        </w:rPr>
        <w:t>校准后，出具校准证书。校准证书至少应包含以下信息</w:t>
      </w:r>
      <w:r>
        <w:rPr>
          <w:rFonts w:hint="eastAsia"/>
          <w:kern w:val="0"/>
          <w:szCs w:val="21"/>
          <w:lang/>
        </w:rPr>
        <w:t>:</w:t>
      </w:r>
    </w:p>
    <w:p w:rsidR="009C4DDC" w:rsidRDefault="00057FEA">
      <w:pPr>
        <w:widowControl/>
        <w:numPr>
          <w:ilvl w:val="0"/>
          <w:numId w:val="5"/>
        </w:numPr>
        <w:spacing w:line="360" w:lineRule="auto"/>
        <w:ind w:firstLineChars="200" w:firstLine="420"/>
        <w:jc w:val="left"/>
        <w:rPr>
          <w:kern w:val="0"/>
          <w:szCs w:val="21"/>
          <w:lang/>
        </w:rPr>
      </w:pPr>
      <w:r>
        <w:rPr>
          <w:rFonts w:hint="eastAsia"/>
          <w:kern w:val="0"/>
          <w:szCs w:val="21"/>
          <w:lang/>
        </w:rPr>
        <w:t>标题，“校准证书”；</w:t>
      </w:r>
    </w:p>
    <w:p w:rsidR="009C4DDC" w:rsidRDefault="00057FEA">
      <w:pPr>
        <w:widowControl/>
        <w:numPr>
          <w:ilvl w:val="0"/>
          <w:numId w:val="5"/>
        </w:numPr>
        <w:spacing w:line="360" w:lineRule="auto"/>
        <w:ind w:firstLineChars="200" w:firstLine="420"/>
        <w:jc w:val="left"/>
        <w:rPr>
          <w:kern w:val="0"/>
          <w:szCs w:val="21"/>
          <w:lang/>
        </w:rPr>
      </w:pPr>
      <w:r>
        <w:rPr>
          <w:rFonts w:hint="eastAsia"/>
          <w:kern w:val="0"/>
          <w:szCs w:val="21"/>
          <w:lang/>
        </w:rPr>
        <w:t>实验室名称和地址；</w:t>
      </w:r>
    </w:p>
    <w:p w:rsidR="009C4DDC" w:rsidRDefault="00057FEA">
      <w:pPr>
        <w:widowControl/>
        <w:numPr>
          <w:ilvl w:val="0"/>
          <w:numId w:val="5"/>
        </w:numPr>
        <w:spacing w:line="360" w:lineRule="auto"/>
        <w:ind w:firstLineChars="200" w:firstLine="420"/>
        <w:jc w:val="left"/>
        <w:rPr>
          <w:kern w:val="0"/>
          <w:szCs w:val="21"/>
          <w:lang/>
        </w:rPr>
      </w:pPr>
      <w:r>
        <w:rPr>
          <w:rFonts w:hint="eastAsia"/>
          <w:kern w:val="0"/>
          <w:szCs w:val="21"/>
          <w:lang/>
        </w:rPr>
        <w:t>证书或报告的唯一性标识</w:t>
      </w:r>
      <w:r>
        <w:rPr>
          <w:rFonts w:hint="eastAsia"/>
          <w:kern w:val="0"/>
          <w:szCs w:val="21"/>
          <w:lang/>
        </w:rPr>
        <w:t>(</w:t>
      </w:r>
      <w:r>
        <w:rPr>
          <w:rFonts w:hint="eastAsia"/>
          <w:kern w:val="0"/>
          <w:szCs w:val="21"/>
          <w:lang/>
        </w:rPr>
        <w:t>如编号</w:t>
      </w:r>
      <w:r>
        <w:rPr>
          <w:rFonts w:hint="eastAsia"/>
          <w:kern w:val="0"/>
          <w:szCs w:val="21"/>
          <w:lang/>
        </w:rPr>
        <w:t>)</w:t>
      </w:r>
      <w:r>
        <w:rPr>
          <w:rFonts w:hint="eastAsia"/>
          <w:kern w:val="0"/>
          <w:szCs w:val="21"/>
          <w:lang/>
        </w:rPr>
        <w:t>，每页及总页数的标识；</w:t>
      </w:r>
    </w:p>
    <w:p w:rsidR="009C4DDC" w:rsidRDefault="00057FEA">
      <w:pPr>
        <w:widowControl/>
        <w:numPr>
          <w:ilvl w:val="0"/>
          <w:numId w:val="5"/>
        </w:numPr>
        <w:spacing w:line="360" w:lineRule="auto"/>
        <w:ind w:firstLineChars="200" w:firstLine="420"/>
        <w:jc w:val="left"/>
        <w:rPr>
          <w:kern w:val="0"/>
          <w:szCs w:val="21"/>
          <w:lang/>
        </w:rPr>
      </w:pPr>
      <w:r>
        <w:rPr>
          <w:rFonts w:hint="eastAsia"/>
          <w:kern w:val="0"/>
          <w:szCs w:val="21"/>
          <w:lang/>
        </w:rPr>
        <w:t>送校单位的名称和地址；</w:t>
      </w:r>
    </w:p>
    <w:p w:rsidR="009C4DDC" w:rsidRDefault="00057FEA">
      <w:pPr>
        <w:widowControl/>
        <w:numPr>
          <w:ilvl w:val="0"/>
          <w:numId w:val="5"/>
        </w:numPr>
        <w:spacing w:line="360" w:lineRule="auto"/>
        <w:ind w:firstLineChars="200" w:firstLine="420"/>
        <w:jc w:val="left"/>
        <w:rPr>
          <w:kern w:val="0"/>
          <w:szCs w:val="21"/>
          <w:lang/>
        </w:rPr>
      </w:pPr>
      <w:r>
        <w:rPr>
          <w:rFonts w:hint="eastAsia"/>
          <w:kern w:val="0"/>
          <w:szCs w:val="21"/>
          <w:lang/>
        </w:rPr>
        <w:t>被校对象的描述和明确标识；</w:t>
      </w:r>
    </w:p>
    <w:p w:rsidR="009C4DDC" w:rsidRDefault="00057FEA">
      <w:pPr>
        <w:widowControl/>
        <w:numPr>
          <w:ilvl w:val="0"/>
          <w:numId w:val="5"/>
        </w:numPr>
        <w:spacing w:line="360" w:lineRule="auto"/>
        <w:ind w:firstLineChars="200" w:firstLine="420"/>
        <w:jc w:val="left"/>
        <w:rPr>
          <w:kern w:val="0"/>
          <w:szCs w:val="21"/>
          <w:lang/>
        </w:rPr>
      </w:pPr>
      <w:r>
        <w:rPr>
          <w:rFonts w:hint="eastAsia"/>
          <w:kern w:val="0"/>
          <w:szCs w:val="21"/>
          <w:lang/>
        </w:rPr>
        <w:t>进行校准的日期，如果与校准结果的有效性和应用有关时，应说明被校对象的接收日期；</w:t>
      </w:r>
    </w:p>
    <w:p w:rsidR="009C4DDC" w:rsidRDefault="00057FEA">
      <w:pPr>
        <w:widowControl/>
        <w:numPr>
          <w:ilvl w:val="0"/>
          <w:numId w:val="5"/>
        </w:numPr>
        <w:spacing w:line="360" w:lineRule="auto"/>
        <w:ind w:firstLineChars="200" w:firstLine="420"/>
        <w:jc w:val="left"/>
        <w:rPr>
          <w:kern w:val="0"/>
          <w:szCs w:val="21"/>
          <w:lang/>
        </w:rPr>
      </w:pPr>
      <w:r>
        <w:rPr>
          <w:rFonts w:hint="eastAsia"/>
          <w:kern w:val="0"/>
          <w:szCs w:val="21"/>
          <w:lang/>
        </w:rPr>
        <w:t>对校准所依据的技术规范的标识，包括名称及代号；</w:t>
      </w:r>
    </w:p>
    <w:p w:rsidR="009C4DDC" w:rsidRDefault="00057FEA">
      <w:pPr>
        <w:widowControl/>
        <w:numPr>
          <w:ilvl w:val="0"/>
          <w:numId w:val="5"/>
        </w:numPr>
        <w:spacing w:line="360" w:lineRule="auto"/>
        <w:ind w:firstLineChars="200" w:firstLine="420"/>
        <w:jc w:val="left"/>
        <w:rPr>
          <w:kern w:val="0"/>
          <w:szCs w:val="21"/>
          <w:lang/>
        </w:rPr>
      </w:pPr>
      <w:r>
        <w:rPr>
          <w:rFonts w:hint="eastAsia"/>
          <w:kern w:val="0"/>
          <w:szCs w:val="21"/>
          <w:lang/>
        </w:rPr>
        <w:t>本次校准所用测量标准的溯源性及有效性说明；</w:t>
      </w:r>
    </w:p>
    <w:p w:rsidR="009C4DDC" w:rsidRDefault="00057FEA">
      <w:pPr>
        <w:widowControl/>
        <w:numPr>
          <w:ilvl w:val="0"/>
          <w:numId w:val="5"/>
        </w:numPr>
        <w:spacing w:line="360" w:lineRule="auto"/>
        <w:ind w:firstLineChars="200" w:firstLine="420"/>
        <w:jc w:val="left"/>
        <w:rPr>
          <w:kern w:val="0"/>
          <w:szCs w:val="21"/>
          <w:lang/>
        </w:rPr>
      </w:pPr>
      <w:r>
        <w:rPr>
          <w:rFonts w:hint="eastAsia"/>
          <w:kern w:val="0"/>
          <w:szCs w:val="21"/>
          <w:lang/>
        </w:rPr>
        <w:t>校准环境的描述；</w:t>
      </w:r>
    </w:p>
    <w:p w:rsidR="009C4DDC" w:rsidRDefault="00057FEA">
      <w:pPr>
        <w:widowControl/>
        <w:numPr>
          <w:ilvl w:val="0"/>
          <w:numId w:val="5"/>
        </w:numPr>
        <w:spacing w:line="360" w:lineRule="auto"/>
        <w:ind w:firstLineChars="200" w:firstLine="420"/>
        <w:jc w:val="left"/>
        <w:rPr>
          <w:kern w:val="0"/>
          <w:szCs w:val="21"/>
          <w:lang/>
        </w:rPr>
      </w:pPr>
      <w:r>
        <w:rPr>
          <w:rFonts w:hint="eastAsia"/>
          <w:kern w:val="0"/>
          <w:szCs w:val="21"/>
          <w:lang/>
        </w:rPr>
        <w:t>校准结果及其测量不确定度；</w:t>
      </w:r>
    </w:p>
    <w:p w:rsidR="009C4DDC" w:rsidRDefault="00057FEA">
      <w:pPr>
        <w:widowControl/>
        <w:numPr>
          <w:ilvl w:val="0"/>
          <w:numId w:val="5"/>
        </w:numPr>
        <w:spacing w:line="360" w:lineRule="auto"/>
        <w:ind w:firstLineChars="200" w:firstLine="420"/>
        <w:jc w:val="left"/>
        <w:rPr>
          <w:kern w:val="0"/>
          <w:szCs w:val="21"/>
          <w:lang/>
        </w:rPr>
      </w:pPr>
      <w:r>
        <w:rPr>
          <w:rFonts w:hint="eastAsia"/>
          <w:kern w:val="0"/>
          <w:szCs w:val="21"/>
          <w:lang/>
        </w:rPr>
        <w:t>校准证书签发人的签名、职务或等效标识，以及签发日期。</w:t>
      </w:r>
    </w:p>
    <w:p w:rsidR="009C4DDC" w:rsidRDefault="00057FEA">
      <w:pPr>
        <w:widowControl/>
        <w:spacing w:before="240" w:line="360" w:lineRule="auto"/>
        <w:jc w:val="left"/>
        <w:rPr>
          <w:rFonts w:ascii="黑体" w:eastAsia="黑体" w:hAnsi="黑体" w:cs="黑体"/>
          <w:kern w:val="0"/>
          <w:szCs w:val="21"/>
          <w:lang/>
        </w:rPr>
      </w:pPr>
      <w:r>
        <w:rPr>
          <w:rFonts w:ascii="黑体" w:eastAsia="黑体" w:hAnsi="黑体" w:cs="黑体" w:hint="eastAsia"/>
          <w:kern w:val="0"/>
          <w:szCs w:val="21"/>
          <w:lang/>
        </w:rPr>
        <w:t xml:space="preserve">8 </w:t>
      </w:r>
      <w:r>
        <w:rPr>
          <w:rFonts w:ascii="黑体" w:eastAsia="黑体" w:hAnsi="黑体" w:cs="黑体" w:hint="eastAsia"/>
          <w:kern w:val="0"/>
          <w:szCs w:val="21"/>
          <w:lang/>
        </w:rPr>
        <w:t>复校时间间隔</w:t>
      </w:r>
    </w:p>
    <w:p w:rsidR="009C4DDC" w:rsidRDefault="00057FEA" w:rsidP="00721A3B">
      <w:pPr>
        <w:widowControl/>
        <w:spacing w:line="360" w:lineRule="auto"/>
        <w:ind w:firstLineChars="225" w:firstLine="473"/>
        <w:jc w:val="left"/>
        <w:rPr>
          <w:rFonts w:ascii="宋体" w:hAnsi="宋体" w:cs="宋体"/>
          <w:kern w:val="0"/>
          <w:szCs w:val="21"/>
          <w:lang/>
        </w:rPr>
      </w:pPr>
      <w:r>
        <w:rPr>
          <w:rFonts w:ascii="宋体" w:hAnsi="宋体" w:cs="宋体" w:hint="eastAsia"/>
          <w:kern w:val="0"/>
          <w:szCs w:val="21"/>
          <w:lang/>
        </w:rPr>
        <w:t>建议复校时间间隔不超过</w:t>
      </w:r>
      <w:r>
        <w:rPr>
          <w:rFonts w:ascii="宋体" w:hAnsi="宋体" w:cs="宋体" w:hint="eastAsia"/>
          <w:kern w:val="0"/>
          <w:szCs w:val="21"/>
          <w:lang/>
        </w:rPr>
        <w:t>1</w:t>
      </w:r>
      <w:r>
        <w:rPr>
          <w:rFonts w:ascii="宋体" w:hAnsi="宋体" w:cs="宋体" w:hint="eastAsia"/>
          <w:kern w:val="0"/>
          <w:szCs w:val="21"/>
          <w:lang/>
        </w:rPr>
        <w:t>年。</w:t>
      </w:r>
    </w:p>
    <w:p w:rsidR="009C4DDC" w:rsidRDefault="00057FEA" w:rsidP="00721A3B">
      <w:pPr>
        <w:widowControl/>
        <w:spacing w:line="360" w:lineRule="auto"/>
        <w:ind w:firstLineChars="175" w:firstLine="368"/>
        <w:jc w:val="left"/>
        <w:rPr>
          <w:rFonts w:ascii="宋体" w:hAnsi="宋体" w:cs="宋体"/>
          <w:kern w:val="0"/>
          <w:szCs w:val="21"/>
          <w:lang/>
        </w:rPr>
      </w:pPr>
      <w:r>
        <w:rPr>
          <w:rFonts w:ascii="宋体" w:hAnsi="宋体" w:cs="宋体" w:hint="eastAsia"/>
          <w:kern w:val="0"/>
          <w:szCs w:val="21"/>
          <w:lang/>
        </w:rPr>
        <w:t>由于复校时间间隔的长短是由仪器的使用情况、使用者、仪器本身质量等诸因素所决定的，因此，送校单位也可根据实际使用情况自主决定复校时间间隔。</w:t>
      </w:r>
    </w:p>
    <w:p w:rsidR="009C4DDC" w:rsidRDefault="009C4DDC" w:rsidP="00721A3B">
      <w:pPr>
        <w:widowControl/>
        <w:spacing w:line="360" w:lineRule="auto"/>
        <w:ind w:firstLineChars="175" w:firstLine="368"/>
        <w:jc w:val="left"/>
        <w:rPr>
          <w:rFonts w:ascii="宋体" w:hAnsi="宋体" w:cs="宋体"/>
          <w:kern w:val="0"/>
          <w:szCs w:val="21"/>
          <w:lang/>
        </w:rPr>
      </w:pPr>
    </w:p>
    <w:p w:rsidR="009C4DDC" w:rsidRDefault="009C4DDC">
      <w:pPr>
        <w:widowControl/>
        <w:spacing w:line="360" w:lineRule="auto"/>
        <w:jc w:val="left"/>
        <w:rPr>
          <w:rFonts w:ascii="宋体" w:hAnsi="宋体" w:cs="宋体"/>
          <w:kern w:val="0"/>
          <w:szCs w:val="21"/>
          <w:lang/>
        </w:rPr>
      </w:pPr>
    </w:p>
    <w:p w:rsidR="009C4DDC" w:rsidRDefault="00057FEA" w:rsidP="00721A3B">
      <w:pPr>
        <w:widowControl/>
        <w:spacing w:beforeLines="50" w:afterLines="100" w:line="360" w:lineRule="auto"/>
        <w:jc w:val="left"/>
        <w:outlineLvl w:val="0"/>
        <w:rPr>
          <w:b/>
          <w:bCs/>
          <w:kern w:val="0"/>
          <w:sz w:val="24"/>
          <w:lang/>
        </w:rPr>
      </w:pPr>
      <w:bookmarkStart w:id="6" w:name="_Toc9669"/>
      <w:r>
        <w:rPr>
          <w:b/>
          <w:bCs/>
          <w:kern w:val="0"/>
          <w:sz w:val="24"/>
          <w:lang/>
        </w:rPr>
        <w:lastRenderedPageBreak/>
        <w:t>附录</w:t>
      </w:r>
      <w:r>
        <w:rPr>
          <w:b/>
          <w:bCs/>
          <w:kern w:val="0"/>
          <w:sz w:val="24"/>
          <w:lang/>
        </w:rPr>
        <w:t xml:space="preserve"> A </w:t>
      </w:r>
    </w:p>
    <w:p w:rsidR="009C4DDC" w:rsidRDefault="00057FEA" w:rsidP="00721A3B">
      <w:pPr>
        <w:widowControl/>
        <w:spacing w:beforeLines="50" w:afterLines="100" w:line="360" w:lineRule="auto"/>
        <w:jc w:val="center"/>
        <w:outlineLvl w:val="0"/>
        <w:rPr>
          <w:kern w:val="0"/>
          <w:szCs w:val="21"/>
          <w:lang/>
        </w:rPr>
      </w:pPr>
      <w:r>
        <w:rPr>
          <w:rFonts w:ascii="宋体" w:hAnsi="宋体" w:cs="黑体"/>
          <w:b/>
          <w:kern w:val="0"/>
          <w:sz w:val="24"/>
          <w:lang/>
        </w:rPr>
        <w:t>卫生陶瓷包装</w:t>
      </w:r>
      <w:r>
        <w:rPr>
          <w:rFonts w:ascii="宋体" w:hAnsi="宋体" w:cs="黑体"/>
          <w:b/>
          <w:kern w:val="0"/>
          <w:sz w:val="24"/>
          <w:lang/>
        </w:rPr>
        <w:t>跌落</w:t>
      </w:r>
      <w:r>
        <w:rPr>
          <w:rFonts w:ascii="宋体" w:hAnsi="宋体" w:cs="黑体"/>
          <w:b/>
          <w:kern w:val="0"/>
          <w:sz w:val="24"/>
          <w:lang/>
        </w:rPr>
        <w:t>试验机</w:t>
      </w:r>
      <w:r>
        <w:rPr>
          <w:b/>
          <w:bCs/>
          <w:kern w:val="0"/>
          <w:sz w:val="24"/>
          <w:lang/>
        </w:rPr>
        <w:t>校准规范校准记录参考格式</w:t>
      </w:r>
      <w:bookmarkEnd w:id="6"/>
    </w:p>
    <w:p w:rsidR="009C4DDC" w:rsidRDefault="00057FEA">
      <w:pPr>
        <w:widowControl/>
        <w:spacing w:line="360" w:lineRule="auto"/>
        <w:jc w:val="left"/>
        <w:rPr>
          <w:kern w:val="0"/>
          <w:sz w:val="24"/>
          <w:lang/>
        </w:rPr>
      </w:pPr>
      <w:r>
        <w:rPr>
          <w:kern w:val="0"/>
          <w:sz w:val="24"/>
          <w:lang/>
        </w:rPr>
        <w:t>送校单位</w:t>
      </w:r>
      <w:r>
        <w:rPr>
          <w:kern w:val="0"/>
          <w:sz w:val="24"/>
          <w:lang/>
        </w:rPr>
        <w:t xml:space="preserve">_______________________ </w:t>
      </w:r>
      <w:r>
        <w:rPr>
          <w:rFonts w:hint="eastAsia"/>
          <w:kern w:val="0"/>
          <w:sz w:val="24"/>
          <w:lang/>
        </w:rPr>
        <w:t>测试装置</w:t>
      </w:r>
      <w:r>
        <w:rPr>
          <w:kern w:val="0"/>
          <w:sz w:val="24"/>
          <w:lang/>
        </w:rPr>
        <w:t>名称</w:t>
      </w:r>
      <w:r>
        <w:rPr>
          <w:kern w:val="0"/>
          <w:sz w:val="24"/>
          <w:lang/>
        </w:rPr>
        <w:t>________________________</w:t>
      </w:r>
    </w:p>
    <w:p w:rsidR="009C4DDC" w:rsidRDefault="00057FEA">
      <w:pPr>
        <w:widowControl/>
        <w:spacing w:line="360" w:lineRule="auto"/>
        <w:rPr>
          <w:kern w:val="0"/>
          <w:sz w:val="24"/>
          <w:lang/>
        </w:rPr>
      </w:pPr>
      <w:r>
        <w:rPr>
          <w:kern w:val="0"/>
          <w:sz w:val="24"/>
          <w:lang/>
        </w:rPr>
        <w:t>制造厂商</w:t>
      </w:r>
      <w:r>
        <w:rPr>
          <w:kern w:val="0"/>
          <w:sz w:val="24"/>
          <w:lang/>
        </w:rPr>
        <w:t xml:space="preserve">________________________ </w:t>
      </w:r>
      <w:r>
        <w:rPr>
          <w:kern w:val="0"/>
          <w:sz w:val="24"/>
          <w:lang/>
        </w:rPr>
        <w:t>型号规格</w:t>
      </w:r>
      <w:r>
        <w:rPr>
          <w:kern w:val="0"/>
          <w:sz w:val="24"/>
          <w:lang/>
        </w:rPr>
        <w:t>___________________________</w:t>
      </w:r>
    </w:p>
    <w:p w:rsidR="009C4DDC" w:rsidRDefault="00057FEA">
      <w:pPr>
        <w:widowControl/>
        <w:spacing w:line="360" w:lineRule="auto"/>
        <w:rPr>
          <w:kern w:val="0"/>
          <w:sz w:val="24"/>
          <w:lang/>
        </w:rPr>
      </w:pPr>
      <w:r>
        <w:rPr>
          <w:rFonts w:hint="eastAsia"/>
          <w:kern w:val="0"/>
          <w:sz w:val="24"/>
          <w:lang/>
        </w:rPr>
        <w:t>测试装置</w:t>
      </w:r>
      <w:r>
        <w:rPr>
          <w:kern w:val="0"/>
          <w:sz w:val="24"/>
          <w:lang/>
        </w:rPr>
        <w:t>编号</w:t>
      </w:r>
      <w:r>
        <w:rPr>
          <w:kern w:val="0"/>
          <w:sz w:val="24"/>
          <w:lang/>
        </w:rPr>
        <w:t>________________________</w:t>
      </w:r>
    </w:p>
    <w:p w:rsidR="009C4DDC" w:rsidRDefault="009C4DDC">
      <w:pPr>
        <w:widowControl/>
        <w:spacing w:line="360" w:lineRule="auto"/>
        <w:rPr>
          <w:kern w:val="0"/>
          <w:sz w:val="24"/>
          <w:lang/>
        </w:rPr>
      </w:pPr>
    </w:p>
    <w:p w:rsidR="009C4DDC" w:rsidRDefault="00057FEA">
      <w:pPr>
        <w:widowControl/>
        <w:spacing w:line="360" w:lineRule="auto"/>
        <w:rPr>
          <w:kern w:val="0"/>
          <w:sz w:val="24"/>
          <w:lang/>
        </w:rPr>
      </w:pPr>
      <w:r>
        <w:rPr>
          <w:kern w:val="0"/>
          <w:sz w:val="24"/>
          <w:lang/>
        </w:rPr>
        <w:t>校准环境：温度：</w:t>
      </w:r>
      <w:r>
        <w:rPr>
          <w:kern w:val="0"/>
          <w:sz w:val="24"/>
          <w:lang/>
        </w:rPr>
        <w:t>_______℃</w:t>
      </w:r>
      <w:r>
        <w:rPr>
          <w:kern w:val="0"/>
          <w:sz w:val="24"/>
          <w:lang/>
        </w:rPr>
        <w:t>；</w:t>
      </w:r>
      <w:r>
        <w:rPr>
          <w:kern w:val="0"/>
          <w:sz w:val="24"/>
          <w:lang/>
        </w:rPr>
        <w:t xml:space="preserve"> </w:t>
      </w:r>
      <w:r>
        <w:rPr>
          <w:kern w:val="0"/>
          <w:sz w:val="24"/>
          <w:lang/>
        </w:rPr>
        <w:t>相对湿度：</w:t>
      </w:r>
      <w:r>
        <w:rPr>
          <w:kern w:val="0"/>
          <w:sz w:val="24"/>
          <w:lang/>
        </w:rPr>
        <w:t>________%</w:t>
      </w:r>
    </w:p>
    <w:p w:rsidR="009C4DDC" w:rsidRDefault="00057FEA">
      <w:pPr>
        <w:widowControl/>
        <w:spacing w:line="360" w:lineRule="auto"/>
        <w:rPr>
          <w:kern w:val="0"/>
          <w:sz w:val="24"/>
          <w:lang/>
        </w:rPr>
      </w:pPr>
      <w:r>
        <w:rPr>
          <w:kern w:val="0"/>
          <w:sz w:val="24"/>
          <w:lang/>
        </w:rPr>
        <w:t>校准日期</w:t>
      </w:r>
      <w:r>
        <w:rPr>
          <w:kern w:val="0"/>
          <w:sz w:val="24"/>
          <w:lang/>
        </w:rPr>
        <w:t>_____________________</w:t>
      </w:r>
    </w:p>
    <w:p w:rsidR="009C4DDC" w:rsidRDefault="00057FEA">
      <w:pPr>
        <w:widowControl/>
        <w:spacing w:line="360" w:lineRule="auto"/>
        <w:rPr>
          <w:kern w:val="0"/>
          <w:sz w:val="24"/>
          <w:lang/>
        </w:rPr>
      </w:pPr>
      <w:r>
        <w:rPr>
          <w:kern w:val="0"/>
          <w:sz w:val="24"/>
          <w:lang/>
        </w:rPr>
        <w:t>校准员</w:t>
      </w:r>
      <w:r>
        <w:rPr>
          <w:kern w:val="0"/>
          <w:sz w:val="24"/>
          <w:lang/>
        </w:rPr>
        <w:t xml:space="preserve">_______________ </w:t>
      </w:r>
      <w:r>
        <w:rPr>
          <w:kern w:val="0"/>
          <w:sz w:val="24"/>
          <w:lang/>
        </w:rPr>
        <w:t>核验员</w:t>
      </w:r>
      <w:r>
        <w:rPr>
          <w:kern w:val="0"/>
          <w:sz w:val="24"/>
          <w:lang/>
        </w:rPr>
        <w:t>______________</w:t>
      </w:r>
    </w:p>
    <w:p w:rsidR="009C4DDC" w:rsidRDefault="00057FEA">
      <w:pPr>
        <w:widowControl/>
        <w:spacing w:line="360" w:lineRule="auto"/>
        <w:rPr>
          <w:kern w:val="0"/>
          <w:sz w:val="24"/>
          <w:u w:val="single"/>
          <w:lang/>
        </w:rPr>
      </w:pPr>
      <w:r>
        <w:rPr>
          <w:kern w:val="0"/>
          <w:sz w:val="24"/>
          <w:lang/>
        </w:rPr>
        <w:t>校准依据</w:t>
      </w:r>
      <w:r>
        <w:rPr>
          <w:kern w:val="0"/>
          <w:sz w:val="24"/>
          <w:lang/>
        </w:rPr>
        <w:t xml:space="preserve">_____________ </w:t>
      </w:r>
      <w:r>
        <w:rPr>
          <w:kern w:val="0"/>
          <w:sz w:val="24"/>
          <w:lang/>
        </w:rPr>
        <w:t>校准设备：</w:t>
      </w:r>
    </w:p>
    <w:p w:rsidR="009C4DDC" w:rsidRDefault="00057FEA">
      <w:pPr>
        <w:widowControl/>
        <w:spacing w:line="360" w:lineRule="auto"/>
        <w:rPr>
          <w:kern w:val="0"/>
          <w:sz w:val="24"/>
          <w:lang/>
        </w:rPr>
      </w:pPr>
      <w:r>
        <w:rPr>
          <w:kern w:val="0"/>
          <w:sz w:val="24"/>
          <w:lang/>
        </w:rPr>
        <w:t>校准设备编号</w:t>
      </w:r>
      <w:r>
        <w:rPr>
          <w:kern w:val="0"/>
          <w:sz w:val="24"/>
          <w:lang/>
        </w:rPr>
        <w:t>________________________</w:t>
      </w:r>
      <w:r>
        <w:rPr>
          <w:kern w:val="0"/>
          <w:sz w:val="24"/>
          <w:lang/>
        </w:rPr>
        <w:t>校准日期</w:t>
      </w:r>
      <w:r>
        <w:rPr>
          <w:kern w:val="0"/>
          <w:sz w:val="24"/>
          <w:lang/>
        </w:rPr>
        <w:t>________________________</w:t>
      </w:r>
    </w:p>
    <w:p w:rsidR="009C4DDC" w:rsidRDefault="00057FEA">
      <w:pPr>
        <w:widowControl/>
        <w:spacing w:line="360" w:lineRule="auto"/>
        <w:rPr>
          <w:kern w:val="0"/>
          <w:sz w:val="24"/>
          <w:lang/>
        </w:rPr>
      </w:pPr>
      <w:r>
        <w:rPr>
          <w:kern w:val="0"/>
          <w:sz w:val="24"/>
          <w:lang/>
        </w:rPr>
        <w:t>证书编号</w:t>
      </w:r>
      <w:r>
        <w:rPr>
          <w:kern w:val="0"/>
          <w:sz w:val="24"/>
          <w:lang/>
        </w:rPr>
        <w:t>_________</w:t>
      </w:r>
      <w:r>
        <w:rPr>
          <w:kern w:val="0"/>
          <w:sz w:val="24"/>
          <w:lang/>
        </w:rPr>
        <w:t>_______________</w:t>
      </w:r>
    </w:p>
    <w:p w:rsidR="009C4DDC" w:rsidRDefault="009C4DDC">
      <w:pPr>
        <w:widowControl/>
        <w:spacing w:line="360" w:lineRule="auto"/>
        <w:jc w:val="left"/>
        <w:rPr>
          <w:rFonts w:ascii="宋体" w:hAnsi="宋体" w:cs="宋体"/>
          <w:kern w:val="0"/>
          <w:szCs w:val="21"/>
          <w:lang/>
        </w:rPr>
      </w:pPr>
    </w:p>
    <w:p w:rsidR="009C4DDC" w:rsidRDefault="00057FEA">
      <w:pPr>
        <w:widowControl/>
        <w:spacing w:line="360" w:lineRule="auto"/>
        <w:jc w:val="center"/>
        <w:rPr>
          <w:kern w:val="0"/>
          <w:sz w:val="24"/>
          <w:lang/>
        </w:rPr>
      </w:pPr>
      <w:r>
        <w:rPr>
          <w:rFonts w:hint="eastAsia"/>
          <w:kern w:val="0"/>
          <w:sz w:val="24"/>
          <w:lang/>
        </w:rPr>
        <w:t>卫生陶瓷包装试验机检定原始记录</w:t>
      </w:r>
    </w:p>
    <w:tbl>
      <w:tblPr>
        <w:tblStyle w:val="af3"/>
        <w:tblW w:w="0" w:type="auto"/>
        <w:tblInd w:w="-249" w:type="dxa"/>
        <w:tblLook w:val="04A0"/>
      </w:tblPr>
      <w:tblGrid>
        <w:gridCol w:w="1096"/>
        <w:gridCol w:w="847"/>
        <w:gridCol w:w="847"/>
        <w:gridCol w:w="847"/>
        <w:gridCol w:w="847"/>
        <w:gridCol w:w="589"/>
        <w:gridCol w:w="258"/>
        <w:gridCol w:w="669"/>
        <w:gridCol w:w="178"/>
        <w:gridCol w:w="718"/>
        <w:gridCol w:w="129"/>
        <w:gridCol w:w="847"/>
        <w:gridCol w:w="849"/>
      </w:tblGrid>
      <w:tr w:rsidR="009C4DDC">
        <w:tc>
          <w:tcPr>
            <w:tcW w:w="2790" w:type="dxa"/>
            <w:gridSpan w:val="3"/>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项目</w:t>
            </w:r>
          </w:p>
        </w:tc>
        <w:tc>
          <w:tcPr>
            <w:tcW w:w="5931" w:type="dxa"/>
            <w:gridSpan w:val="10"/>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检定结果</w:t>
            </w:r>
          </w:p>
        </w:tc>
      </w:tr>
      <w:tr w:rsidR="009C4DDC">
        <w:tc>
          <w:tcPr>
            <w:tcW w:w="2790" w:type="dxa"/>
            <w:gridSpan w:val="3"/>
          </w:tcPr>
          <w:p w:rsidR="009C4DDC" w:rsidRDefault="00057FEA">
            <w:pPr>
              <w:widowControl/>
              <w:spacing w:line="360" w:lineRule="auto"/>
              <w:jc w:val="left"/>
              <w:rPr>
                <w:rFonts w:ascii="宋体" w:hAnsi="宋体" w:cs="宋体"/>
                <w:kern w:val="0"/>
                <w:szCs w:val="21"/>
                <w:lang/>
              </w:rPr>
            </w:pPr>
            <w:r>
              <w:rPr>
                <w:rFonts w:ascii="宋体" w:hAnsi="宋体" w:cs="宋体" w:hint="eastAsia"/>
                <w:kern w:val="0"/>
                <w:szCs w:val="21"/>
                <w:lang/>
              </w:rPr>
              <w:t>1.</w:t>
            </w:r>
            <w:r>
              <w:rPr>
                <w:rFonts w:ascii="宋体" w:hAnsi="宋体" w:cs="宋体" w:hint="eastAsia"/>
                <w:kern w:val="0"/>
                <w:szCs w:val="21"/>
                <w:lang/>
              </w:rPr>
              <w:t>外观及各部件相互作用</w:t>
            </w:r>
          </w:p>
        </w:tc>
        <w:tc>
          <w:tcPr>
            <w:tcW w:w="5931" w:type="dxa"/>
            <w:gridSpan w:val="10"/>
          </w:tcPr>
          <w:p w:rsidR="009C4DDC" w:rsidRDefault="009C4DDC">
            <w:pPr>
              <w:widowControl/>
              <w:spacing w:line="360" w:lineRule="auto"/>
              <w:jc w:val="center"/>
              <w:rPr>
                <w:rFonts w:ascii="宋体" w:hAnsi="宋体" w:cs="宋体"/>
                <w:kern w:val="0"/>
                <w:szCs w:val="21"/>
                <w:lang/>
              </w:rPr>
            </w:pPr>
          </w:p>
        </w:tc>
      </w:tr>
      <w:tr w:rsidR="009C4DDC">
        <w:tc>
          <w:tcPr>
            <w:tcW w:w="2790" w:type="dxa"/>
            <w:gridSpan w:val="3"/>
          </w:tcPr>
          <w:p w:rsidR="009C4DDC" w:rsidRDefault="00057FEA">
            <w:pPr>
              <w:widowControl/>
              <w:spacing w:line="360" w:lineRule="auto"/>
              <w:jc w:val="left"/>
              <w:rPr>
                <w:rFonts w:ascii="宋体" w:hAnsi="宋体" w:cs="宋体"/>
                <w:kern w:val="0"/>
                <w:szCs w:val="21"/>
                <w:lang/>
              </w:rPr>
            </w:pPr>
            <w:r>
              <w:rPr>
                <w:rFonts w:ascii="宋体" w:hAnsi="宋体" w:cs="宋体" w:hint="eastAsia"/>
                <w:kern w:val="0"/>
                <w:szCs w:val="21"/>
                <w:lang/>
              </w:rPr>
              <w:t>2.</w:t>
            </w:r>
            <w:r>
              <w:rPr>
                <w:rFonts w:ascii="宋体" w:hAnsi="宋体" w:cs="宋体" w:hint="eastAsia"/>
                <w:kern w:val="0"/>
                <w:szCs w:val="21"/>
                <w:lang/>
              </w:rPr>
              <w:t>跌落高度示值误差</w:t>
            </w:r>
          </w:p>
        </w:tc>
        <w:tc>
          <w:tcPr>
            <w:tcW w:w="5931" w:type="dxa"/>
            <w:gridSpan w:val="10"/>
          </w:tcPr>
          <w:p w:rsidR="009C4DDC" w:rsidRDefault="009C4DDC">
            <w:pPr>
              <w:widowControl/>
              <w:spacing w:line="360" w:lineRule="auto"/>
              <w:jc w:val="center"/>
              <w:rPr>
                <w:rFonts w:ascii="宋体" w:hAnsi="宋体" w:cs="宋体"/>
                <w:kern w:val="0"/>
                <w:szCs w:val="21"/>
                <w:lang/>
              </w:rPr>
            </w:pPr>
          </w:p>
        </w:tc>
      </w:tr>
      <w:tr w:rsidR="009C4DDC">
        <w:tc>
          <w:tcPr>
            <w:tcW w:w="2790" w:type="dxa"/>
            <w:gridSpan w:val="3"/>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设定高度</w:t>
            </w:r>
            <w:r>
              <w:rPr>
                <w:rFonts w:ascii="宋体" w:hAnsi="宋体" w:cs="宋体" w:hint="eastAsia"/>
                <w:kern w:val="0"/>
                <w:szCs w:val="21"/>
                <w:lang/>
              </w:rPr>
              <w:t>/mm</w:t>
            </w:r>
          </w:p>
        </w:tc>
        <w:tc>
          <w:tcPr>
            <w:tcW w:w="3210" w:type="dxa"/>
            <w:gridSpan w:val="5"/>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实测值</w:t>
            </w:r>
            <w:r>
              <w:rPr>
                <w:rFonts w:ascii="宋体" w:hAnsi="宋体" w:cs="宋体" w:hint="eastAsia"/>
                <w:kern w:val="0"/>
                <w:szCs w:val="21"/>
                <w:lang/>
              </w:rPr>
              <w:t>/mm</w:t>
            </w:r>
          </w:p>
        </w:tc>
        <w:tc>
          <w:tcPr>
            <w:tcW w:w="2721" w:type="dxa"/>
            <w:gridSpan w:val="5"/>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相对误差</w:t>
            </w:r>
          </w:p>
        </w:tc>
      </w:tr>
      <w:tr w:rsidR="009C4DDC">
        <w:tc>
          <w:tcPr>
            <w:tcW w:w="2790" w:type="dxa"/>
            <w:gridSpan w:val="3"/>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100</w:t>
            </w:r>
          </w:p>
        </w:tc>
        <w:tc>
          <w:tcPr>
            <w:tcW w:w="3210" w:type="dxa"/>
            <w:gridSpan w:val="5"/>
          </w:tcPr>
          <w:p w:rsidR="009C4DDC" w:rsidRDefault="009C4DDC">
            <w:pPr>
              <w:widowControl/>
              <w:spacing w:line="360" w:lineRule="auto"/>
              <w:jc w:val="center"/>
              <w:rPr>
                <w:rFonts w:ascii="宋体" w:hAnsi="宋体" w:cs="宋体"/>
                <w:kern w:val="0"/>
                <w:szCs w:val="21"/>
                <w:lang/>
              </w:rPr>
            </w:pPr>
          </w:p>
        </w:tc>
        <w:tc>
          <w:tcPr>
            <w:tcW w:w="2721" w:type="dxa"/>
            <w:gridSpan w:val="5"/>
          </w:tcPr>
          <w:p w:rsidR="009C4DDC" w:rsidRDefault="009C4DDC">
            <w:pPr>
              <w:widowControl/>
              <w:spacing w:line="360" w:lineRule="auto"/>
              <w:jc w:val="center"/>
              <w:rPr>
                <w:rFonts w:ascii="宋体" w:hAnsi="宋体" w:cs="宋体"/>
                <w:kern w:val="0"/>
                <w:szCs w:val="21"/>
                <w:lang/>
              </w:rPr>
            </w:pPr>
          </w:p>
        </w:tc>
      </w:tr>
      <w:tr w:rsidR="009C4DDC">
        <w:tc>
          <w:tcPr>
            <w:tcW w:w="2790" w:type="dxa"/>
            <w:gridSpan w:val="3"/>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200</w:t>
            </w:r>
          </w:p>
        </w:tc>
        <w:tc>
          <w:tcPr>
            <w:tcW w:w="3210" w:type="dxa"/>
            <w:gridSpan w:val="5"/>
          </w:tcPr>
          <w:p w:rsidR="009C4DDC" w:rsidRDefault="009C4DDC">
            <w:pPr>
              <w:widowControl/>
              <w:spacing w:line="360" w:lineRule="auto"/>
              <w:jc w:val="center"/>
              <w:rPr>
                <w:rFonts w:ascii="宋体" w:hAnsi="宋体" w:cs="宋体"/>
                <w:kern w:val="0"/>
                <w:szCs w:val="21"/>
                <w:lang/>
              </w:rPr>
            </w:pPr>
          </w:p>
        </w:tc>
        <w:tc>
          <w:tcPr>
            <w:tcW w:w="2721" w:type="dxa"/>
            <w:gridSpan w:val="5"/>
          </w:tcPr>
          <w:p w:rsidR="009C4DDC" w:rsidRDefault="009C4DDC">
            <w:pPr>
              <w:widowControl/>
              <w:spacing w:line="360" w:lineRule="auto"/>
              <w:jc w:val="center"/>
              <w:rPr>
                <w:rFonts w:ascii="宋体" w:hAnsi="宋体" w:cs="宋体"/>
                <w:kern w:val="0"/>
                <w:szCs w:val="21"/>
                <w:lang/>
              </w:rPr>
            </w:pPr>
          </w:p>
        </w:tc>
      </w:tr>
      <w:tr w:rsidR="009C4DDC">
        <w:tc>
          <w:tcPr>
            <w:tcW w:w="2790" w:type="dxa"/>
            <w:gridSpan w:val="3"/>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300</w:t>
            </w:r>
          </w:p>
        </w:tc>
        <w:tc>
          <w:tcPr>
            <w:tcW w:w="3210" w:type="dxa"/>
            <w:gridSpan w:val="5"/>
          </w:tcPr>
          <w:p w:rsidR="009C4DDC" w:rsidRDefault="009C4DDC">
            <w:pPr>
              <w:widowControl/>
              <w:spacing w:line="360" w:lineRule="auto"/>
              <w:jc w:val="center"/>
              <w:rPr>
                <w:rFonts w:ascii="宋体" w:hAnsi="宋体" w:cs="宋体"/>
                <w:kern w:val="0"/>
                <w:szCs w:val="21"/>
                <w:lang/>
              </w:rPr>
            </w:pPr>
          </w:p>
        </w:tc>
        <w:tc>
          <w:tcPr>
            <w:tcW w:w="2721" w:type="dxa"/>
            <w:gridSpan w:val="5"/>
          </w:tcPr>
          <w:p w:rsidR="009C4DDC" w:rsidRDefault="009C4DDC">
            <w:pPr>
              <w:widowControl/>
              <w:spacing w:line="360" w:lineRule="auto"/>
              <w:jc w:val="center"/>
              <w:rPr>
                <w:rFonts w:ascii="宋体" w:hAnsi="宋体" w:cs="宋体"/>
                <w:kern w:val="0"/>
                <w:szCs w:val="21"/>
                <w:lang/>
              </w:rPr>
            </w:pPr>
          </w:p>
        </w:tc>
      </w:tr>
      <w:tr w:rsidR="009C4DDC">
        <w:tc>
          <w:tcPr>
            <w:tcW w:w="2790" w:type="dxa"/>
            <w:gridSpan w:val="3"/>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350</w:t>
            </w:r>
          </w:p>
        </w:tc>
        <w:tc>
          <w:tcPr>
            <w:tcW w:w="3210" w:type="dxa"/>
            <w:gridSpan w:val="5"/>
          </w:tcPr>
          <w:p w:rsidR="009C4DDC" w:rsidRDefault="009C4DDC">
            <w:pPr>
              <w:widowControl/>
              <w:spacing w:line="360" w:lineRule="auto"/>
              <w:jc w:val="center"/>
              <w:rPr>
                <w:rFonts w:ascii="宋体" w:hAnsi="宋体" w:cs="宋体"/>
                <w:kern w:val="0"/>
                <w:szCs w:val="21"/>
                <w:lang/>
              </w:rPr>
            </w:pPr>
          </w:p>
        </w:tc>
        <w:tc>
          <w:tcPr>
            <w:tcW w:w="2721" w:type="dxa"/>
            <w:gridSpan w:val="5"/>
          </w:tcPr>
          <w:p w:rsidR="009C4DDC" w:rsidRDefault="009C4DDC">
            <w:pPr>
              <w:widowControl/>
              <w:spacing w:line="360" w:lineRule="auto"/>
              <w:jc w:val="center"/>
              <w:rPr>
                <w:rFonts w:ascii="宋体" w:hAnsi="宋体" w:cs="宋体"/>
                <w:kern w:val="0"/>
                <w:szCs w:val="21"/>
                <w:lang/>
              </w:rPr>
            </w:pPr>
          </w:p>
        </w:tc>
      </w:tr>
      <w:tr w:rsidR="009C4DDC">
        <w:tc>
          <w:tcPr>
            <w:tcW w:w="2790" w:type="dxa"/>
            <w:gridSpan w:val="3"/>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400</w:t>
            </w:r>
          </w:p>
        </w:tc>
        <w:tc>
          <w:tcPr>
            <w:tcW w:w="3210" w:type="dxa"/>
            <w:gridSpan w:val="5"/>
          </w:tcPr>
          <w:p w:rsidR="009C4DDC" w:rsidRDefault="009C4DDC">
            <w:pPr>
              <w:widowControl/>
              <w:spacing w:line="360" w:lineRule="auto"/>
              <w:jc w:val="center"/>
              <w:rPr>
                <w:rFonts w:ascii="宋体" w:hAnsi="宋体" w:cs="宋体"/>
                <w:kern w:val="0"/>
                <w:szCs w:val="21"/>
                <w:lang/>
              </w:rPr>
            </w:pPr>
          </w:p>
        </w:tc>
        <w:tc>
          <w:tcPr>
            <w:tcW w:w="2721" w:type="dxa"/>
            <w:gridSpan w:val="5"/>
          </w:tcPr>
          <w:p w:rsidR="009C4DDC" w:rsidRDefault="009C4DDC">
            <w:pPr>
              <w:widowControl/>
              <w:spacing w:line="360" w:lineRule="auto"/>
              <w:jc w:val="center"/>
              <w:rPr>
                <w:rFonts w:ascii="宋体" w:hAnsi="宋体" w:cs="宋体"/>
                <w:kern w:val="0"/>
                <w:szCs w:val="21"/>
                <w:lang/>
              </w:rPr>
            </w:pPr>
          </w:p>
        </w:tc>
      </w:tr>
      <w:tr w:rsidR="009C4DDC">
        <w:tc>
          <w:tcPr>
            <w:tcW w:w="2790" w:type="dxa"/>
            <w:gridSpan w:val="3"/>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500</w:t>
            </w:r>
          </w:p>
        </w:tc>
        <w:tc>
          <w:tcPr>
            <w:tcW w:w="3210" w:type="dxa"/>
            <w:gridSpan w:val="5"/>
          </w:tcPr>
          <w:p w:rsidR="009C4DDC" w:rsidRDefault="009C4DDC">
            <w:pPr>
              <w:widowControl/>
              <w:spacing w:line="360" w:lineRule="auto"/>
              <w:jc w:val="center"/>
              <w:rPr>
                <w:rFonts w:ascii="宋体" w:hAnsi="宋体" w:cs="宋体"/>
                <w:kern w:val="0"/>
                <w:szCs w:val="21"/>
                <w:lang/>
              </w:rPr>
            </w:pPr>
          </w:p>
        </w:tc>
        <w:tc>
          <w:tcPr>
            <w:tcW w:w="2721" w:type="dxa"/>
            <w:gridSpan w:val="5"/>
          </w:tcPr>
          <w:p w:rsidR="009C4DDC" w:rsidRDefault="009C4DDC">
            <w:pPr>
              <w:widowControl/>
              <w:spacing w:line="360" w:lineRule="auto"/>
              <w:jc w:val="center"/>
              <w:rPr>
                <w:rFonts w:ascii="宋体" w:hAnsi="宋体" w:cs="宋体"/>
                <w:kern w:val="0"/>
                <w:szCs w:val="21"/>
                <w:lang/>
              </w:rPr>
            </w:pPr>
          </w:p>
        </w:tc>
      </w:tr>
      <w:tr w:rsidR="009C4DDC">
        <w:tc>
          <w:tcPr>
            <w:tcW w:w="2790" w:type="dxa"/>
            <w:gridSpan w:val="3"/>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1/2</w:t>
            </w:r>
            <w:r>
              <w:rPr>
                <w:rFonts w:ascii="宋体" w:hAnsi="宋体" w:cs="宋体" w:hint="eastAsia"/>
                <w:kern w:val="0"/>
                <w:szCs w:val="21"/>
                <w:lang/>
              </w:rPr>
              <w:t>量程</w:t>
            </w:r>
          </w:p>
        </w:tc>
        <w:tc>
          <w:tcPr>
            <w:tcW w:w="3210" w:type="dxa"/>
            <w:gridSpan w:val="5"/>
          </w:tcPr>
          <w:p w:rsidR="009C4DDC" w:rsidRDefault="009C4DDC">
            <w:pPr>
              <w:widowControl/>
              <w:spacing w:line="360" w:lineRule="auto"/>
              <w:jc w:val="center"/>
              <w:rPr>
                <w:rFonts w:ascii="宋体" w:hAnsi="宋体" w:cs="宋体"/>
                <w:kern w:val="0"/>
                <w:szCs w:val="21"/>
                <w:lang/>
              </w:rPr>
            </w:pPr>
          </w:p>
        </w:tc>
        <w:tc>
          <w:tcPr>
            <w:tcW w:w="2721" w:type="dxa"/>
            <w:gridSpan w:val="5"/>
          </w:tcPr>
          <w:p w:rsidR="009C4DDC" w:rsidRDefault="009C4DDC">
            <w:pPr>
              <w:widowControl/>
              <w:spacing w:line="360" w:lineRule="auto"/>
              <w:jc w:val="center"/>
              <w:rPr>
                <w:rFonts w:ascii="宋体" w:hAnsi="宋体" w:cs="宋体"/>
                <w:kern w:val="0"/>
                <w:szCs w:val="21"/>
                <w:lang/>
              </w:rPr>
            </w:pPr>
          </w:p>
        </w:tc>
      </w:tr>
      <w:tr w:rsidR="009C4DDC">
        <w:tc>
          <w:tcPr>
            <w:tcW w:w="2790" w:type="dxa"/>
            <w:gridSpan w:val="3"/>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量程</w:t>
            </w:r>
          </w:p>
        </w:tc>
        <w:tc>
          <w:tcPr>
            <w:tcW w:w="3210" w:type="dxa"/>
            <w:gridSpan w:val="5"/>
          </w:tcPr>
          <w:p w:rsidR="009C4DDC" w:rsidRDefault="009C4DDC">
            <w:pPr>
              <w:widowControl/>
              <w:spacing w:line="360" w:lineRule="auto"/>
              <w:jc w:val="center"/>
              <w:rPr>
                <w:rFonts w:ascii="宋体" w:hAnsi="宋体" w:cs="宋体"/>
                <w:kern w:val="0"/>
                <w:szCs w:val="21"/>
                <w:lang/>
              </w:rPr>
            </w:pPr>
          </w:p>
        </w:tc>
        <w:tc>
          <w:tcPr>
            <w:tcW w:w="2721" w:type="dxa"/>
            <w:gridSpan w:val="5"/>
          </w:tcPr>
          <w:p w:rsidR="009C4DDC" w:rsidRDefault="009C4DDC">
            <w:pPr>
              <w:widowControl/>
              <w:spacing w:line="360" w:lineRule="auto"/>
              <w:jc w:val="center"/>
              <w:rPr>
                <w:rFonts w:ascii="宋体" w:hAnsi="宋体" w:cs="宋体"/>
                <w:kern w:val="0"/>
                <w:szCs w:val="21"/>
                <w:lang/>
              </w:rPr>
            </w:pPr>
          </w:p>
        </w:tc>
      </w:tr>
      <w:tr w:rsidR="009C4DDC">
        <w:tc>
          <w:tcPr>
            <w:tcW w:w="2790" w:type="dxa"/>
            <w:gridSpan w:val="3"/>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3.</w:t>
            </w:r>
            <w:r>
              <w:rPr>
                <w:rFonts w:ascii="宋体" w:hAnsi="宋体" w:cs="宋体" w:hint="eastAsia"/>
                <w:kern w:val="0"/>
                <w:szCs w:val="21"/>
                <w:lang/>
              </w:rPr>
              <w:t>托板工作面与水平面夹角</w:t>
            </w:r>
          </w:p>
        </w:tc>
        <w:tc>
          <w:tcPr>
            <w:tcW w:w="5931" w:type="dxa"/>
            <w:gridSpan w:val="10"/>
          </w:tcPr>
          <w:p w:rsidR="009C4DDC" w:rsidRDefault="009C4DDC">
            <w:pPr>
              <w:widowControl/>
              <w:spacing w:line="360" w:lineRule="auto"/>
              <w:jc w:val="center"/>
              <w:rPr>
                <w:rFonts w:ascii="宋体" w:hAnsi="宋体" w:cs="宋体"/>
                <w:kern w:val="0"/>
                <w:szCs w:val="21"/>
                <w:lang/>
              </w:rPr>
            </w:pPr>
          </w:p>
        </w:tc>
      </w:tr>
      <w:tr w:rsidR="009C4DDC">
        <w:tc>
          <w:tcPr>
            <w:tcW w:w="2790" w:type="dxa"/>
            <w:gridSpan w:val="3"/>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检定位置</w:t>
            </w:r>
          </w:p>
        </w:tc>
        <w:tc>
          <w:tcPr>
            <w:tcW w:w="2283" w:type="dxa"/>
            <w:gridSpan w:val="3"/>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1</w:t>
            </w:r>
          </w:p>
        </w:tc>
        <w:tc>
          <w:tcPr>
            <w:tcW w:w="1823" w:type="dxa"/>
            <w:gridSpan w:val="4"/>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2</w:t>
            </w:r>
          </w:p>
        </w:tc>
        <w:tc>
          <w:tcPr>
            <w:tcW w:w="1825" w:type="dxa"/>
            <w:gridSpan w:val="3"/>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3</w:t>
            </w:r>
          </w:p>
        </w:tc>
      </w:tr>
      <w:tr w:rsidR="009C4DDC">
        <w:tc>
          <w:tcPr>
            <w:tcW w:w="2790" w:type="dxa"/>
            <w:gridSpan w:val="3"/>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lastRenderedPageBreak/>
              <w:t>单臂实测值（°）</w:t>
            </w:r>
          </w:p>
        </w:tc>
        <w:tc>
          <w:tcPr>
            <w:tcW w:w="2283" w:type="dxa"/>
            <w:gridSpan w:val="3"/>
          </w:tcPr>
          <w:p w:rsidR="009C4DDC" w:rsidRDefault="009C4DDC">
            <w:pPr>
              <w:widowControl/>
              <w:spacing w:line="360" w:lineRule="auto"/>
              <w:jc w:val="center"/>
              <w:rPr>
                <w:rFonts w:ascii="宋体" w:hAnsi="宋体" w:cs="宋体"/>
                <w:kern w:val="0"/>
                <w:szCs w:val="21"/>
                <w:lang/>
              </w:rPr>
            </w:pPr>
          </w:p>
        </w:tc>
        <w:tc>
          <w:tcPr>
            <w:tcW w:w="1823" w:type="dxa"/>
            <w:gridSpan w:val="4"/>
          </w:tcPr>
          <w:p w:rsidR="009C4DDC" w:rsidRDefault="009C4DDC">
            <w:pPr>
              <w:widowControl/>
              <w:spacing w:line="360" w:lineRule="auto"/>
              <w:jc w:val="center"/>
              <w:rPr>
                <w:rFonts w:ascii="宋体" w:hAnsi="宋体" w:cs="宋体"/>
                <w:kern w:val="0"/>
                <w:szCs w:val="21"/>
                <w:lang/>
              </w:rPr>
            </w:pPr>
          </w:p>
        </w:tc>
        <w:tc>
          <w:tcPr>
            <w:tcW w:w="1825" w:type="dxa"/>
            <w:gridSpan w:val="3"/>
          </w:tcPr>
          <w:p w:rsidR="009C4DDC" w:rsidRDefault="009C4DDC">
            <w:pPr>
              <w:widowControl/>
              <w:spacing w:line="360" w:lineRule="auto"/>
              <w:jc w:val="center"/>
              <w:rPr>
                <w:rFonts w:ascii="宋体" w:hAnsi="宋体" w:cs="宋体"/>
                <w:kern w:val="0"/>
                <w:szCs w:val="21"/>
                <w:lang/>
              </w:rPr>
            </w:pPr>
          </w:p>
        </w:tc>
      </w:tr>
      <w:tr w:rsidR="009C4DDC">
        <w:tc>
          <w:tcPr>
            <w:tcW w:w="2790" w:type="dxa"/>
            <w:gridSpan w:val="3"/>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双臂（左）实测值（°）</w:t>
            </w:r>
          </w:p>
        </w:tc>
        <w:tc>
          <w:tcPr>
            <w:tcW w:w="2283" w:type="dxa"/>
            <w:gridSpan w:val="3"/>
          </w:tcPr>
          <w:p w:rsidR="009C4DDC" w:rsidRDefault="009C4DDC">
            <w:pPr>
              <w:widowControl/>
              <w:spacing w:line="360" w:lineRule="auto"/>
              <w:jc w:val="center"/>
              <w:rPr>
                <w:rFonts w:ascii="宋体" w:hAnsi="宋体" w:cs="宋体"/>
                <w:kern w:val="0"/>
                <w:szCs w:val="21"/>
                <w:lang/>
              </w:rPr>
            </w:pPr>
          </w:p>
        </w:tc>
        <w:tc>
          <w:tcPr>
            <w:tcW w:w="1823" w:type="dxa"/>
            <w:gridSpan w:val="4"/>
          </w:tcPr>
          <w:p w:rsidR="009C4DDC" w:rsidRDefault="009C4DDC">
            <w:pPr>
              <w:widowControl/>
              <w:spacing w:line="360" w:lineRule="auto"/>
              <w:jc w:val="center"/>
              <w:rPr>
                <w:rFonts w:ascii="宋体" w:hAnsi="宋体" w:cs="宋体"/>
                <w:kern w:val="0"/>
                <w:szCs w:val="21"/>
                <w:lang/>
              </w:rPr>
            </w:pPr>
          </w:p>
        </w:tc>
        <w:tc>
          <w:tcPr>
            <w:tcW w:w="1825" w:type="dxa"/>
            <w:gridSpan w:val="3"/>
          </w:tcPr>
          <w:p w:rsidR="009C4DDC" w:rsidRDefault="009C4DDC">
            <w:pPr>
              <w:widowControl/>
              <w:spacing w:line="360" w:lineRule="auto"/>
              <w:jc w:val="center"/>
              <w:rPr>
                <w:rFonts w:ascii="宋体" w:hAnsi="宋体" w:cs="宋体"/>
                <w:kern w:val="0"/>
                <w:szCs w:val="21"/>
                <w:lang/>
              </w:rPr>
            </w:pPr>
          </w:p>
        </w:tc>
      </w:tr>
      <w:tr w:rsidR="009C4DDC">
        <w:tc>
          <w:tcPr>
            <w:tcW w:w="2790" w:type="dxa"/>
            <w:gridSpan w:val="3"/>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双臂（右）实测值（°）</w:t>
            </w:r>
          </w:p>
        </w:tc>
        <w:tc>
          <w:tcPr>
            <w:tcW w:w="2283" w:type="dxa"/>
            <w:gridSpan w:val="3"/>
          </w:tcPr>
          <w:p w:rsidR="009C4DDC" w:rsidRDefault="009C4DDC">
            <w:pPr>
              <w:widowControl/>
              <w:spacing w:line="360" w:lineRule="auto"/>
              <w:jc w:val="center"/>
              <w:rPr>
                <w:rFonts w:ascii="宋体" w:hAnsi="宋体" w:cs="宋体"/>
                <w:kern w:val="0"/>
                <w:szCs w:val="21"/>
                <w:lang/>
              </w:rPr>
            </w:pPr>
          </w:p>
        </w:tc>
        <w:tc>
          <w:tcPr>
            <w:tcW w:w="1823" w:type="dxa"/>
            <w:gridSpan w:val="4"/>
          </w:tcPr>
          <w:p w:rsidR="009C4DDC" w:rsidRDefault="009C4DDC">
            <w:pPr>
              <w:widowControl/>
              <w:spacing w:line="360" w:lineRule="auto"/>
              <w:jc w:val="center"/>
              <w:rPr>
                <w:rFonts w:ascii="宋体" w:hAnsi="宋体" w:cs="宋体"/>
                <w:kern w:val="0"/>
                <w:szCs w:val="21"/>
                <w:lang/>
              </w:rPr>
            </w:pPr>
          </w:p>
        </w:tc>
        <w:tc>
          <w:tcPr>
            <w:tcW w:w="1825" w:type="dxa"/>
            <w:gridSpan w:val="3"/>
          </w:tcPr>
          <w:p w:rsidR="009C4DDC" w:rsidRDefault="009C4DDC">
            <w:pPr>
              <w:widowControl/>
              <w:spacing w:line="360" w:lineRule="auto"/>
              <w:jc w:val="center"/>
              <w:rPr>
                <w:rFonts w:ascii="宋体" w:hAnsi="宋体" w:cs="宋体"/>
                <w:kern w:val="0"/>
                <w:szCs w:val="21"/>
                <w:lang/>
              </w:rPr>
            </w:pPr>
          </w:p>
        </w:tc>
      </w:tr>
      <w:tr w:rsidR="009C4DDC">
        <w:tc>
          <w:tcPr>
            <w:tcW w:w="2790" w:type="dxa"/>
            <w:gridSpan w:val="3"/>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最大值（°）</w:t>
            </w:r>
          </w:p>
        </w:tc>
        <w:tc>
          <w:tcPr>
            <w:tcW w:w="2283" w:type="dxa"/>
            <w:gridSpan w:val="3"/>
          </w:tcPr>
          <w:p w:rsidR="009C4DDC" w:rsidRDefault="009C4DDC">
            <w:pPr>
              <w:widowControl/>
              <w:spacing w:line="360" w:lineRule="auto"/>
              <w:jc w:val="center"/>
              <w:rPr>
                <w:rFonts w:ascii="宋体" w:hAnsi="宋体" w:cs="宋体"/>
                <w:kern w:val="0"/>
                <w:szCs w:val="21"/>
                <w:lang/>
              </w:rPr>
            </w:pPr>
          </w:p>
        </w:tc>
        <w:tc>
          <w:tcPr>
            <w:tcW w:w="1823" w:type="dxa"/>
            <w:gridSpan w:val="4"/>
          </w:tcPr>
          <w:p w:rsidR="009C4DDC" w:rsidRDefault="009C4DDC">
            <w:pPr>
              <w:widowControl/>
              <w:spacing w:line="360" w:lineRule="auto"/>
              <w:jc w:val="center"/>
              <w:rPr>
                <w:rFonts w:ascii="宋体" w:hAnsi="宋体" w:cs="宋体"/>
                <w:kern w:val="0"/>
                <w:szCs w:val="21"/>
                <w:lang/>
              </w:rPr>
            </w:pPr>
          </w:p>
        </w:tc>
        <w:tc>
          <w:tcPr>
            <w:tcW w:w="1825" w:type="dxa"/>
            <w:gridSpan w:val="3"/>
          </w:tcPr>
          <w:p w:rsidR="009C4DDC" w:rsidRDefault="009C4DDC">
            <w:pPr>
              <w:widowControl/>
              <w:spacing w:line="360" w:lineRule="auto"/>
              <w:jc w:val="center"/>
              <w:rPr>
                <w:rFonts w:ascii="宋体" w:hAnsi="宋体" w:cs="宋体"/>
                <w:kern w:val="0"/>
                <w:szCs w:val="21"/>
                <w:lang/>
              </w:rPr>
            </w:pPr>
          </w:p>
        </w:tc>
      </w:tr>
      <w:tr w:rsidR="009C4DDC">
        <w:tc>
          <w:tcPr>
            <w:tcW w:w="2790" w:type="dxa"/>
            <w:gridSpan w:val="3"/>
          </w:tcPr>
          <w:p w:rsidR="009C4DDC" w:rsidRDefault="00057FEA">
            <w:pPr>
              <w:widowControl/>
              <w:spacing w:line="360" w:lineRule="auto"/>
              <w:jc w:val="left"/>
              <w:rPr>
                <w:rFonts w:ascii="宋体" w:hAnsi="宋体" w:cs="宋体"/>
                <w:kern w:val="0"/>
                <w:szCs w:val="21"/>
                <w:lang/>
              </w:rPr>
            </w:pPr>
            <w:r>
              <w:rPr>
                <w:rFonts w:ascii="宋体" w:hAnsi="宋体" w:cs="宋体" w:hint="eastAsia"/>
                <w:kern w:val="0"/>
                <w:szCs w:val="21"/>
                <w:lang/>
              </w:rPr>
              <w:t>4.</w:t>
            </w:r>
            <w:r>
              <w:rPr>
                <w:rFonts w:ascii="宋体" w:hAnsi="宋体" w:cs="宋体" w:hint="eastAsia"/>
                <w:kern w:val="0"/>
                <w:szCs w:val="21"/>
                <w:lang/>
              </w:rPr>
              <w:t>冲击平台平整度</w:t>
            </w:r>
          </w:p>
        </w:tc>
        <w:tc>
          <w:tcPr>
            <w:tcW w:w="5931" w:type="dxa"/>
            <w:gridSpan w:val="10"/>
          </w:tcPr>
          <w:p w:rsidR="009C4DDC" w:rsidRDefault="009C4DDC">
            <w:pPr>
              <w:widowControl/>
              <w:spacing w:line="360" w:lineRule="auto"/>
              <w:jc w:val="center"/>
              <w:rPr>
                <w:rFonts w:ascii="宋体" w:hAnsi="宋体" w:cs="宋体"/>
                <w:kern w:val="0"/>
                <w:szCs w:val="21"/>
                <w:lang/>
              </w:rPr>
            </w:pPr>
          </w:p>
        </w:tc>
      </w:tr>
      <w:tr w:rsidR="009C4DDC">
        <w:tc>
          <w:tcPr>
            <w:tcW w:w="1096" w:type="dxa"/>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位置</w:t>
            </w:r>
          </w:p>
        </w:tc>
        <w:tc>
          <w:tcPr>
            <w:tcW w:w="847" w:type="dxa"/>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1</w:t>
            </w:r>
          </w:p>
        </w:tc>
        <w:tc>
          <w:tcPr>
            <w:tcW w:w="847" w:type="dxa"/>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2</w:t>
            </w:r>
          </w:p>
        </w:tc>
        <w:tc>
          <w:tcPr>
            <w:tcW w:w="847" w:type="dxa"/>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3</w:t>
            </w:r>
          </w:p>
        </w:tc>
        <w:tc>
          <w:tcPr>
            <w:tcW w:w="847" w:type="dxa"/>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4</w:t>
            </w:r>
          </w:p>
        </w:tc>
        <w:tc>
          <w:tcPr>
            <w:tcW w:w="847" w:type="dxa"/>
            <w:gridSpan w:val="2"/>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5</w:t>
            </w:r>
          </w:p>
        </w:tc>
        <w:tc>
          <w:tcPr>
            <w:tcW w:w="847" w:type="dxa"/>
            <w:gridSpan w:val="2"/>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6</w:t>
            </w:r>
          </w:p>
        </w:tc>
        <w:tc>
          <w:tcPr>
            <w:tcW w:w="847" w:type="dxa"/>
            <w:gridSpan w:val="2"/>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7</w:t>
            </w:r>
          </w:p>
        </w:tc>
        <w:tc>
          <w:tcPr>
            <w:tcW w:w="847" w:type="dxa"/>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8</w:t>
            </w:r>
          </w:p>
        </w:tc>
        <w:tc>
          <w:tcPr>
            <w:tcW w:w="849" w:type="dxa"/>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9</w:t>
            </w:r>
          </w:p>
        </w:tc>
      </w:tr>
      <w:tr w:rsidR="009C4DDC">
        <w:tc>
          <w:tcPr>
            <w:tcW w:w="1096" w:type="dxa"/>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实测值</w:t>
            </w:r>
            <w:r>
              <w:rPr>
                <w:rFonts w:ascii="宋体" w:hAnsi="宋体" w:cs="宋体" w:hint="eastAsia"/>
                <w:kern w:val="0"/>
                <w:szCs w:val="21"/>
                <w:lang/>
              </w:rPr>
              <w:t>mm</w:t>
            </w:r>
          </w:p>
        </w:tc>
        <w:tc>
          <w:tcPr>
            <w:tcW w:w="847" w:type="dxa"/>
          </w:tcPr>
          <w:p w:rsidR="009C4DDC" w:rsidRDefault="009C4DDC">
            <w:pPr>
              <w:widowControl/>
              <w:spacing w:line="360" w:lineRule="auto"/>
              <w:jc w:val="center"/>
              <w:rPr>
                <w:rFonts w:ascii="宋体" w:hAnsi="宋体" w:cs="宋体"/>
                <w:kern w:val="0"/>
                <w:szCs w:val="21"/>
                <w:lang/>
              </w:rPr>
            </w:pPr>
          </w:p>
        </w:tc>
        <w:tc>
          <w:tcPr>
            <w:tcW w:w="847" w:type="dxa"/>
          </w:tcPr>
          <w:p w:rsidR="009C4DDC" w:rsidRDefault="009C4DDC">
            <w:pPr>
              <w:widowControl/>
              <w:spacing w:line="360" w:lineRule="auto"/>
              <w:jc w:val="center"/>
              <w:rPr>
                <w:rFonts w:ascii="宋体" w:hAnsi="宋体" w:cs="宋体"/>
                <w:kern w:val="0"/>
                <w:szCs w:val="21"/>
                <w:lang/>
              </w:rPr>
            </w:pPr>
          </w:p>
        </w:tc>
        <w:tc>
          <w:tcPr>
            <w:tcW w:w="847" w:type="dxa"/>
          </w:tcPr>
          <w:p w:rsidR="009C4DDC" w:rsidRDefault="009C4DDC">
            <w:pPr>
              <w:widowControl/>
              <w:spacing w:line="360" w:lineRule="auto"/>
              <w:jc w:val="center"/>
              <w:rPr>
                <w:rFonts w:ascii="宋体" w:hAnsi="宋体" w:cs="宋体"/>
                <w:kern w:val="0"/>
                <w:szCs w:val="21"/>
                <w:lang/>
              </w:rPr>
            </w:pPr>
          </w:p>
        </w:tc>
        <w:tc>
          <w:tcPr>
            <w:tcW w:w="847" w:type="dxa"/>
          </w:tcPr>
          <w:p w:rsidR="009C4DDC" w:rsidRDefault="009C4DDC">
            <w:pPr>
              <w:widowControl/>
              <w:spacing w:line="360" w:lineRule="auto"/>
              <w:jc w:val="center"/>
              <w:rPr>
                <w:rFonts w:ascii="宋体" w:hAnsi="宋体" w:cs="宋体"/>
                <w:kern w:val="0"/>
                <w:szCs w:val="21"/>
                <w:lang/>
              </w:rPr>
            </w:pPr>
          </w:p>
        </w:tc>
        <w:tc>
          <w:tcPr>
            <w:tcW w:w="847" w:type="dxa"/>
            <w:gridSpan w:val="2"/>
          </w:tcPr>
          <w:p w:rsidR="009C4DDC" w:rsidRDefault="009C4DDC">
            <w:pPr>
              <w:widowControl/>
              <w:spacing w:line="360" w:lineRule="auto"/>
              <w:jc w:val="center"/>
              <w:rPr>
                <w:rFonts w:ascii="宋体" w:hAnsi="宋体" w:cs="宋体"/>
                <w:kern w:val="0"/>
                <w:szCs w:val="21"/>
                <w:lang/>
              </w:rPr>
            </w:pPr>
          </w:p>
        </w:tc>
        <w:tc>
          <w:tcPr>
            <w:tcW w:w="847" w:type="dxa"/>
            <w:gridSpan w:val="2"/>
          </w:tcPr>
          <w:p w:rsidR="009C4DDC" w:rsidRDefault="009C4DDC">
            <w:pPr>
              <w:widowControl/>
              <w:spacing w:line="360" w:lineRule="auto"/>
              <w:jc w:val="center"/>
              <w:rPr>
                <w:rFonts w:ascii="宋体" w:hAnsi="宋体" w:cs="宋体"/>
                <w:kern w:val="0"/>
                <w:szCs w:val="21"/>
                <w:lang/>
              </w:rPr>
            </w:pPr>
          </w:p>
        </w:tc>
        <w:tc>
          <w:tcPr>
            <w:tcW w:w="847" w:type="dxa"/>
            <w:gridSpan w:val="2"/>
          </w:tcPr>
          <w:p w:rsidR="009C4DDC" w:rsidRDefault="009C4DDC">
            <w:pPr>
              <w:widowControl/>
              <w:spacing w:line="360" w:lineRule="auto"/>
              <w:jc w:val="center"/>
              <w:rPr>
                <w:rFonts w:ascii="宋体" w:hAnsi="宋体" w:cs="宋体"/>
                <w:kern w:val="0"/>
                <w:szCs w:val="21"/>
                <w:lang/>
              </w:rPr>
            </w:pPr>
          </w:p>
        </w:tc>
        <w:tc>
          <w:tcPr>
            <w:tcW w:w="847" w:type="dxa"/>
          </w:tcPr>
          <w:p w:rsidR="009C4DDC" w:rsidRDefault="009C4DDC">
            <w:pPr>
              <w:widowControl/>
              <w:spacing w:line="360" w:lineRule="auto"/>
              <w:jc w:val="center"/>
              <w:rPr>
                <w:rFonts w:ascii="宋体" w:hAnsi="宋体" w:cs="宋体"/>
                <w:kern w:val="0"/>
                <w:szCs w:val="21"/>
                <w:lang/>
              </w:rPr>
            </w:pPr>
          </w:p>
        </w:tc>
        <w:tc>
          <w:tcPr>
            <w:tcW w:w="849" w:type="dxa"/>
          </w:tcPr>
          <w:p w:rsidR="009C4DDC" w:rsidRDefault="009C4DDC">
            <w:pPr>
              <w:widowControl/>
              <w:spacing w:line="360" w:lineRule="auto"/>
              <w:jc w:val="center"/>
              <w:rPr>
                <w:rFonts w:ascii="宋体" w:hAnsi="宋体" w:cs="宋体"/>
                <w:kern w:val="0"/>
                <w:szCs w:val="21"/>
                <w:lang/>
              </w:rPr>
            </w:pPr>
          </w:p>
        </w:tc>
      </w:tr>
      <w:tr w:rsidR="009C4DDC">
        <w:tc>
          <w:tcPr>
            <w:tcW w:w="2790" w:type="dxa"/>
            <w:gridSpan w:val="3"/>
          </w:tcPr>
          <w:p w:rsidR="009C4DDC" w:rsidRDefault="00057FEA">
            <w:pPr>
              <w:widowControl/>
              <w:spacing w:line="360" w:lineRule="auto"/>
              <w:jc w:val="left"/>
              <w:rPr>
                <w:rFonts w:ascii="宋体" w:hAnsi="宋体" w:cs="宋体"/>
                <w:kern w:val="0"/>
                <w:szCs w:val="21"/>
                <w:lang/>
              </w:rPr>
            </w:pPr>
            <w:r>
              <w:rPr>
                <w:rFonts w:ascii="宋体" w:hAnsi="宋体" w:cs="宋体" w:hint="eastAsia"/>
                <w:kern w:val="0"/>
                <w:szCs w:val="21"/>
                <w:lang/>
              </w:rPr>
              <w:t>5.</w:t>
            </w:r>
            <w:r>
              <w:rPr>
                <w:rFonts w:ascii="宋体" w:hAnsi="宋体" w:cs="宋体" w:hint="eastAsia"/>
                <w:kern w:val="0"/>
                <w:szCs w:val="21"/>
                <w:lang/>
              </w:rPr>
              <w:t>冲击平台刚性</w:t>
            </w:r>
          </w:p>
        </w:tc>
        <w:tc>
          <w:tcPr>
            <w:tcW w:w="5931" w:type="dxa"/>
            <w:gridSpan w:val="10"/>
          </w:tcPr>
          <w:p w:rsidR="009C4DDC" w:rsidRDefault="009C4DDC">
            <w:pPr>
              <w:widowControl/>
              <w:spacing w:line="360" w:lineRule="auto"/>
              <w:jc w:val="center"/>
              <w:rPr>
                <w:rFonts w:ascii="宋体" w:hAnsi="宋体" w:cs="宋体"/>
                <w:kern w:val="0"/>
                <w:szCs w:val="21"/>
                <w:lang/>
              </w:rPr>
            </w:pPr>
          </w:p>
        </w:tc>
      </w:tr>
      <w:tr w:rsidR="009C4DDC">
        <w:tc>
          <w:tcPr>
            <w:tcW w:w="1096" w:type="dxa"/>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位置</w:t>
            </w:r>
          </w:p>
        </w:tc>
        <w:tc>
          <w:tcPr>
            <w:tcW w:w="847" w:type="dxa"/>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1</w:t>
            </w:r>
          </w:p>
        </w:tc>
        <w:tc>
          <w:tcPr>
            <w:tcW w:w="847" w:type="dxa"/>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2</w:t>
            </w:r>
          </w:p>
        </w:tc>
        <w:tc>
          <w:tcPr>
            <w:tcW w:w="847" w:type="dxa"/>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3</w:t>
            </w:r>
          </w:p>
        </w:tc>
        <w:tc>
          <w:tcPr>
            <w:tcW w:w="847" w:type="dxa"/>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4</w:t>
            </w:r>
          </w:p>
        </w:tc>
        <w:tc>
          <w:tcPr>
            <w:tcW w:w="847" w:type="dxa"/>
            <w:gridSpan w:val="2"/>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5</w:t>
            </w:r>
          </w:p>
        </w:tc>
        <w:tc>
          <w:tcPr>
            <w:tcW w:w="847" w:type="dxa"/>
            <w:gridSpan w:val="2"/>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6</w:t>
            </w:r>
          </w:p>
        </w:tc>
        <w:tc>
          <w:tcPr>
            <w:tcW w:w="847" w:type="dxa"/>
            <w:gridSpan w:val="2"/>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7</w:t>
            </w:r>
          </w:p>
        </w:tc>
        <w:tc>
          <w:tcPr>
            <w:tcW w:w="847" w:type="dxa"/>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8</w:t>
            </w:r>
          </w:p>
        </w:tc>
        <w:tc>
          <w:tcPr>
            <w:tcW w:w="849" w:type="dxa"/>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9</w:t>
            </w:r>
          </w:p>
        </w:tc>
      </w:tr>
      <w:tr w:rsidR="009C4DDC">
        <w:tc>
          <w:tcPr>
            <w:tcW w:w="1096" w:type="dxa"/>
          </w:tcPr>
          <w:p w:rsidR="009C4DDC" w:rsidRDefault="00057FEA">
            <w:pPr>
              <w:widowControl/>
              <w:jc w:val="center"/>
              <w:rPr>
                <w:rFonts w:ascii="宋体" w:hAnsi="宋体" w:cs="宋体"/>
                <w:kern w:val="0"/>
                <w:szCs w:val="21"/>
                <w:lang/>
              </w:rPr>
            </w:pPr>
            <w:r>
              <w:rPr>
                <w:rFonts w:ascii="宋体" w:hAnsi="宋体" w:cs="宋体" w:hint="eastAsia"/>
                <w:kern w:val="0"/>
                <w:szCs w:val="21"/>
                <w:lang/>
              </w:rPr>
              <w:t>加标准块前</w:t>
            </w:r>
            <w:r>
              <w:rPr>
                <w:rFonts w:ascii="宋体" w:hAnsi="宋体" w:cs="宋体" w:hint="eastAsia"/>
                <w:kern w:val="0"/>
                <w:szCs w:val="21"/>
                <w:lang/>
              </w:rPr>
              <w:t>/mm</w:t>
            </w:r>
          </w:p>
        </w:tc>
        <w:tc>
          <w:tcPr>
            <w:tcW w:w="847" w:type="dxa"/>
          </w:tcPr>
          <w:p w:rsidR="009C4DDC" w:rsidRDefault="009C4DDC">
            <w:pPr>
              <w:widowControl/>
              <w:spacing w:line="360" w:lineRule="auto"/>
              <w:jc w:val="center"/>
              <w:rPr>
                <w:rFonts w:ascii="宋体" w:hAnsi="宋体" w:cs="宋体"/>
                <w:kern w:val="0"/>
                <w:szCs w:val="21"/>
                <w:lang/>
              </w:rPr>
            </w:pPr>
          </w:p>
        </w:tc>
        <w:tc>
          <w:tcPr>
            <w:tcW w:w="847" w:type="dxa"/>
          </w:tcPr>
          <w:p w:rsidR="009C4DDC" w:rsidRDefault="009C4DDC">
            <w:pPr>
              <w:widowControl/>
              <w:spacing w:line="360" w:lineRule="auto"/>
              <w:jc w:val="center"/>
              <w:rPr>
                <w:rFonts w:ascii="宋体" w:hAnsi="宋体" w:cs="宋体"/>
                <w:kern w:val="0"/>
                <w:szCs w:val="21"/>
                <w:lang/>
              </w:rPr>
            </w:pPr>
          </w:p>
        </w:tc>
        <w:tc>
          <w:tcPr>
            <w:tcW w:w="847" w:type="dxa"/>
          </w:tcPr>
          <w:p w:rsidR="009C4DDC" w:rsidRDefault="009C4DDC">
            <w:pPr>
              <w:widowControl/>
              <w:spacing w:line="360" w:lineRule="auto"/>
              <w:jc w:val="center"/>
              <w:rPr>
                <w:rFonts w:ascii="宋体" w:hAnsi="宋体" w:cs="宋体"/>
                <w:kern w:val="0"/>
                <w:szCs w:val="21"/>
                <w:lang/>
              </w:rPr>
            </w:pPr>
          </w:p>
        </w:tc>
        <w:tc>
          <w:tcPr>
            <w:tcW w:w="847" w:type="dxa"/>
          </w:tcPr>
          <w:p w:rsidR="009C4DDC" w:rsidRDefault="009C4DDC">
            <w:pPr>
              <w:widowControl/>
              <w:spacing w:line="360" w:lineRule="auto"/>
              <w:jc w:val="center"/>
              <w:rPr>
                <w:rFonts w:ascii="宋体" w:hAnsi="宋体" w:cs="宋体"/>
                <w:kern w:val="0"/>
                <w:szCs w:val="21"/>
                <w:lang/>
              </w:rPr>
            </w:pPr>
          </w:p>
        </w:tc>
        <w:tc>
          <w:tcPr>
            <w:tcW w:w="847" w:type="dxa"/>
            <w:gridSpan w:val="2"/>
          </w:tcPr>
          <w:p w:rsidR="009C4DDC" w:rsidRDefault="009C4DDC">
            <w:pPr>
              <w:widowControl/>
              <w:spacing w:line="360" w:lineRule="auto"/>
              <w:jc w:val="center"/>
              <w:rPr>
                <w:rFonts w:ascii="宋体" w:hAnsi="宋体" w:cs="宋体"/>
                <w:kern w:val="0"/>
                <w:szCs w:val="21"/>
                <w:lang/>
              </w:rPr>
            </w:pPr>
          </w:p>
        </w:tc>
        <w:tc>
          <w:tcPr>
            <w:tcW w:w="847" w:type="dxa"/>
            <w:gridSpan w:val="2"/>
          </w:tcPr>
          <w:p w:rsidR="009C4DDC" w:rsidRDefault="009C4DDC">
            <w:pPr>
              <w:widowControl/>
              <w:spacing w:line="360" w:lineRule="auto"/>
              <w:jc w:val="center"/>
              <w:rPr>
                <w:rFonts w:ascii="宋体" w:hAnsi="宋体" w:cs="宋体"/>
                <w:kern w:val="0"/>
                <w:szCs w:val="21"/>
                <w:lang/>
              </w:rPr>
            </w:pPr>
          </w:p>
        </w:tc>
        <w:tc>
          <w:tcPr>
            <w:tcW w:w="847" w:type="dxa"/>
            <w:gridSpan w:val="2"/>
          </w:tcPr>
          <w:p w:rsidR="009C4DDC" w:rsidRDefault="009C4DDC">
            <w:pPr>
              <w:widowControl/>
              <w:spacing w:line="360" w:lineRule="auto"/>
              <w:jc w:val="center"/>
              <w:rPr>
                <w:rFonts w:ascii="宋体" w:hAnsi="宋体" w:cs="宋体"/>
                <w:kern w:val="0"/>
                <w:szCs w:val="21"/>
                <w:lang/>
              </w:rPr>
            </w:pPr>
          </w:p>
        </w:tc>
        <w:tc>
          <w:tcPr>
            <w:tcW w:w="847" w:type="dxa"/>
          </w:tcPr>
          <w:p w:rsidR="009C4DDC" w:rsidRDefault="009C4DDC">
            <w:pPr>
              <w:widowControl/>
              <w:spacing w:line="360" w:lineRule="auto"/>
              <w:jc w:val="center"/>
              <w:rPr>
                <w:rFonts w:ascii="宋体" w:hAnsi="宋体" w:cs="宋体"/>
                <w:kern w:val="0"/>
                <w:szCs w:val="21"/>
                <w:lang/>
              </w:rPr>
            </w:pPr>
          </w:p>
        </w:tc>
        <w:tc>
          <w:tcPr>
            <w:tcW w:w="849" w:type="dxa"/>
          </w:tcPr>
          <w:p w:rsidR="009C4DDC" w:rsidRDefault="009C4DDC">
            <w:pPr>
              <w:widowControl/>
              <w:spacing w:line="360" w:lineRule="auto"/>
              <w:jc w:val="center"/>
              <w:rPr>
                <w:rFonts w:ascii="宋体" w:hAnsi="宋体" w:cs="宋体"/>
                <w:kern w:val="0"/>
                <w:szCs w:val="21"/>
                <w:lang/>
              </w:rPr>
            </w:pPr>
          </w:p>
        </w:tc>
      </w:tr>
      <w:tr w:rsidR="009C4DDC">
        <w:tc>
          <w:tcPr>
            <w:tcW w:w="1096" w:type="dxa"/>
          </w:tcPr>
          <w:p w:rsidR="009C4DDC" w:rsidRDefault="00057FEA">
            <w:pPr>
              <w:widowControl/>
              <w:jc w:val="center"/>
              <w:rPr>
                <w:rFonts w:ascii="宋体" w:hAnsi="宋体" w:cs="宋体"/>
                <w:kern w:val="0"/>
                <w:szCs w:val="21"/>
                <w:lang/>
              </w:rPr>
            </w:pPr>
            <w:r>
              <w:rPr>
                <w:rFonts w:ascii="宋体" w:hAnsi="宋体" w:cs="宋体" w:hint="eastAsia"/>
                <w:kern w:val="0"/>
                <w:szCs w:val="21"/>
                <w:lang/>
              </w:rPr>
              <w:t>加标准块后</w:t>
            </w:r>
            <w:r>
              <w:rPr>
                <w:rFonts w:ascii="宋体" w:hAnsi="宋体" w:cs="宋体" w:hint="eastAsia"/>
                <w:kern w:val="0"/>
                <w:szCs w:val="21"/>
                <w:lang/>
              </w:rPr>
              <w:t>/mm</w:t>
            </w:r>
          </w:p>
        </w:tc>
        <w:tc>
          <w:tcPr>
            <w:tcW w:w="847" w:type="dxa"/>
          </w:tcPr>
          <w:p w:rsidR="009C4DDC" w:rsidRDefault="009C4DDC">
            <w:pPr>
              <w:widowControl/>
              <w:spacing w:line="360" w:lineRule="auto"/>
              <w:jc w:val="center"/>
              <w:rPr>
                <w:rFonts w:ascii="宋体" w:hAnsi="宋体" w:cs="宋体"/>
                <w:kern w:val="0"/>
                <w:szCs w:val="21"/>
                <w:lang/>
              </w:rPr>
            </w:pPr>
          </w:p>
        </w:tc>
        <w:tc>
          <w:tcPr>
            <w:tcW w:w="847" w:type="dxa"/>
          </w:tcPr>
          <w:p w:rsidR="009C4DDC" w:rsidRDefault="009C4DDC">
            <w:pPr>
              <w:widowControl/>
              <w:spacing w:line="360" w:lineRule="auto"/>
              <w:jc w:val="center"/>
              <w:rPr>
                <w:rFonts w:ascii="宋体" w:hAnsi="宋体" w:cs="宋体"/>
                <w:kern w:val="0"/>
                <w:szCs w:val="21"/>
                <w:lang/>
              </w:rPr>
            </w:pPr>
          </w:p>
        </w:tc>
        <w:tc>
          <w:tcPr>
            <w:tcW w:w="847" w:type="dxa"/>
          </w:tcPr>
          <w:p w:rsidR="009C4DDC" w:rsidRDefault="009C4DDC">
            <w:pPr>
              <w:widowControl/>
              <w:spacing w:line="360" w:lineRule="auto"/>
              <w:jc w:val="center"/>
              <w:rPr>
                <w:rFonts w:ascii="宋体" w:hAnsi="宋体" w:cs="宋体"/>
                <w:kern w:val="0"/>
                <w:szCs w:val="21"/>
                <w:lang/>
              </w:rPr>
            </w:pPr>
          </w:p>
        </w:tc>
        <w:tc>
          <w:tcPr>
            <w:tcW w:w="847" w:type="dxa"/>
          </w:tcPr>
          <w:p w:rsidR="009C4DDC" w:rsidRDefault="009C4DDC">
            <w:pPr>
              <w:widowControl/>
              <w:spacing w:line="360" w:lineRule="auto"/>
              <w:jc w:val="center"/>
              <w:rPr>
                <w:rFonts w:ascii="宋体" w:hAnsi="宋体" w:cs="宋体"/>
                <w:kern w:val="0"/>
                <w:szCs w:val="21"/>
                <w:lang/>
              </w:rPr>
            </w:pPr>
          </w:p>
        </w:tc>
        <w:tc>
          <w:tcPr>
            <w:tcW w:w="847" w:type="dxa"/>
            <w:gridSpan w:val="2"/>
          </w:tcPr>
          <w:p w:rsidR="009C4DDC" w:rsidRDefault="009C4DDC">
            <w:pPr>
              <w:widowControl/>
              <w:spacing w:line="360" w:lineRule="auto"/>
              <w:jc w:val="center"/>
              <w:rPr>
                <w:rFonts w:ascii="宋体" w:hAnsi="宋体" w:cs="宋体"/>
                <w:kern w:val="0"/>
                <w:szCs w:val="21"/>
                <w:lang/>
              </w:rPr>
            </w:pPr>
          </w:p>
        </w:tc>
        <w:tc>
          <w:tcPr>
            <w:tcW w:w="847" w:type="dxa"/>
            <w:gridSpan w:val="2"/>
          </w:tcPr>
          <w:p w:rsidR="009C4DDC" w:rsidRDefault="009C4DDC">
            <w:pPr>
              <w:widowControl/>
              <w:spacing w:line="360" w:lineRule="auto"/>
              <w:jc w:val="center"/>
              <w:rPr>
                <w:rFonts w:ascii="宋体" w:hAnsi="宋体" w:cs="宋体"/>
                <w:kern w:val="0"/>
                <w:szCs w:val="21"/>
                <w:lang/>
              </w:rPr>
            </w:pPr>
          </w:p>
        </w:tc>
        <w:tc>
          <w:tcPr>
            <w:tcW w:w="847" w:type="dxa"/>
            <w:gridSpan w:val="2"/>
          </w:tcPr>
          <w:p w:rsidR="009C4DDC" w:rsidRDefault="009C4DDC">
            <w:pPr>
              <w:widowControl/>
              <w:spacing w:line="360" w:lineRule="auto"/>
              <w:jc w:val="center"/>
              <w:rPr>
                <w:rFonts w:ascii="宋体" w:hAnsi="宋体" w:cs="宋体"/>
                <w:kern w:val="0"/>
                <w:szCs w:val="21"/>
                <w:lang/>
              </w:rPr>
            </w:pPr>
          </w:p>
        </w:tc>
        <w:tc>
          <w:tcPr>
            <w:tcW w:w="847" w:type="dxa"/>
          </w:tcPr>
          <w:p w:rsidR="009C4DDC" w:rsidRDefault="009C4DDC">
            <w:pPr>
              <w:widowControl/>
              <w:spacing w:line="360" w:lineRule="auto"/>
              <w:jc w:val="center"/>
              <w:rPr>
                <w:rFonts w:ascii="宋体" w:hAnsi="宋体" w:cs="宋体"/>
                <w:kern w:val="0"/>
                <w:szCs w:val="21"/>
                <w:lang/>
              </w:rPr>
            </w:pPr>
          </w:p>
        </w:tc>
        <w:tc>
          <w:tcPr>
            <w:tcW w:w="849" w:type="dxa"/>
          </w:tcPr>
          <w:p w:rsidR="009C4DDC" w:rsidRDefault="009C4DDC">
            <w:pPr>
              <w:widowControl/>
              <w:spacing w:line="360" w:lineRule="auto"/>
              <w:jc w:val="center"/>
              <w:rPr>
                <w:rFonts w:ascii="宋体" w:hAnsi="宋体" w:cs="宋体"/>
                <w:kern w:val="0"/>
                <w:szCs w:val="21"/>
                <w:lang/>
              </w:rPr>
            </w:pPr>
          </w:p>
        </w:tc>
      </w:tr>
      <w:tr w:rsidR="009C4DDC">
        <w:tc>
          <w:tcPr>
            <w:tcW w:w="1096" w:type="dxa"/>
          </w:tcPr>
          <w:p w:rsidR="009C4DDC" w:rsidRDefault="00057FEA">
            <w:pPr>
              <w:widowControl/>
              <w:spacing w:line="360" w:lineRule="auto"/>
              <w:jc w:val="center"/>
              <w:rPr>
                <w:rFonts w:ascii="宋体" w:hAnsi="宋体" w:cs="宋体"/>
                <w:kern w:val="0"/>
                <w:szCs w:val="21"/>
                <w:lang/>
              </w:rPr>
            </w:pPr>
            <w:r>
              <w:rPr>
                <w:rFonts w:ascii="宋体" w:hAnsi="宋体" w:cs="宋体" w:hint="eastAsia"/>
                <w:kern w:val="0"/>
                <w:szCs w:val="21"/>
                <w:lang/>
              </w:rPr>
              <w:t>差值</w:t>
            </w:r>
            <w:r>
              <w:rPr>
                <w:rFonts w:ascii="宋体" w:hAnsi="宋体" w:cs="宋体" w:hint="eastAsia"/>
                <w:kern w:val="0"/>
                <w:szCs w:val="21"/>
                <w:lang/>
              </w:rPr>
              <w:t>/mm</w:t>
            </w:r>
          </w:p>
        </w:tc>
        <w:tc>
          <w:tcPr>
            <w:tcW w:w="847" w:type="dxa"/>
          </w:tcPr>
          <w:p w:rsidR="009C4DDC" w:rsidRDefault="009C4DDC">
            <w:pPr>
              <w:widowControl/>
              <w:spacing w:line="360" w:lineRule="auto"/>
              <w:jc w:val="center"/>
              <w:rPr>
                <w:rFonts w:ascii="宋体" w:hAnsi="宋体" w:cs="宋体"/>
                <w:kern w:val="0"/>
                <w:szCs w:val="21"/>
                <w:lang/>
              </w:rPr>
            </w:pPr>
          </w:p>
        </w:tc>
        <w:tc>
          <w:tcPr>
            <w:tcW w:w="847" w:type="dxa"/>
          </w:tcPr>
          <w:p w:rsidR="009C4DDC" w:rsidRDefault="009C4DDC">
            <w:pPr>
              <w:widowControl/>
              <w:spacing w:line="360" w:lineRule="auto"/>
              <w:jc w:val="center"/>
              <w:rPr>
                <w:rFonts w:ascii="宋体" w:hAnsi="宋体" w:cs="宋体"/>
                <w:kern w:val="0"/>
                <w:szCs w:val="21"/>
                <w:lang/>
              </w:rPr>
            </w:pPr>
          </w:p>
        </w:tc>
        <w:tc>
          <w:tcPr>
            <w:tcW w:w="847" w:type="dxa"/>
          </w:tcPr>
          <w:p w:rsidR="009C4DDC" w:rsidRDefault="009C4DDC">
            <w:pPr>
              <w:widowControl/>
              <w:spacing w:line="360" w:lineRule="auto"/>
              <w:jc w:val="center"/>
              <w:rPr>
                <w:rFonts w:ascii="宋体" w:hAnsi="宋体" w:cs="宋体"/>
                <w:kern w:val="0"/>
                <w:szCs w:val="21"/>
                <w:lang/>
              </w:rPr>
            </w:pPr>
          </w:p>
        </w:tc>
        <w:tc>
          <w:tcPr>
            <w:tcW w:w="847" w:type="dxa"/>
          </w:tcPr>
          <w:p w:rsidR="009C4DDC" w:rsidRDefault="009C4DDC">
            <w:pPr>
              <w:widowControl/>
              <w:spacing w:line="360" w:lineRule="auto"/>
              <w:jc w:val="center"/>
              <w:rPr>
                <w:rFonts w:ascii="宋体" w:hAnsi="宋体" w:cs="宋体"/>
                <w:kern w:val="0"/>
                <w:szCs w:val="21"/>
                <w:lang/>
              </w:rPr>
            </w:pPr>
          </w:p>
        </w:tc>
        <w:tc>
          <w:tcPr>
            <w:tcW w:w="847" w:type="dxa"/>
            <w:gridSpan w:val="2"/>
          </w:tcPr>
          <w:p w:rsidR="009C4DDC" w:rsidRDefault="009C4DDC">
            <w:pPr>
              <w:widowControl/>
              <w:spacing w:line="360" w:lineRule="auto"/>
              <w:jc w:val="center"/>
              <w:rPr>
                <w:rFonts w:ascii="宋体" w:hAnsi="宋体" w:cs="宋体"/>
                <w:kern w:val="0"/>
                <w:szCs w:val="21"/>
                <w:lang/>
              </w:rPr>
            </w:pPr>
          </w:p>
        </w:tc>
        <w:tc>
          <w:tcPr>
            <w:tcW w:w="847" w:type="dxa"/>
            <w:gridSpan w:val="2"/>
          </w:tcPr>
          <w:p w:rsidR="009C4DDC" w:rsidRDefault="009C4DDC">
            <w:pPr>
              <w:widowControl/>
              <w:spacing w:line="360" w:lineRule="auto"/>
              <w:jc w:val="center"/>
              <w:rPr>
                <w:rFonts w:ascii="宋体" w:hAnsi="宋体" w:cs="宋体"/>
                <w:kern w:val="0"/>
                <w:szCs w:val="21"/>
                <w:lang/>
              </w:rPr>
            </w:pPr>
          </w:p>
        </w:tc>
        <w:tc>
          <w:tcPr>
            <w:tcW w:w="847" w:type="dxa"/>
            <w:gridSpan w:val="2"/>
          </w:tcPr>
          <w:p w:rsidR="009C4DDC" w:rsidRDefault="009C4DDC">
            <w:pPr>
              <w:widowControl/>
              <w:spacing w:line="360" w:lineRule="auto"/>
              <w:jc w:val="center"/>
              <w:rPr>
                <w:rFonts w:ascii="宋体" w:hAnsi="宋体" w:cs="宋体"/>
                <w:kern w:val="0"/>
                <w:szCs w:val="21"/>
                <w:lang/>
              </w:rPr>
            </w:pPr>
          </w:p>
        </w:tc>
        <w:tc>
          <w:tcPr>
            <w:tcW w:w="847" w:type="dxa"/>
          </w:tcPr>
          <w:p w:rsidR="009C4DDC" w:rsidRDefault="009C4DDC">
            <w:pPr>
              <w:widowControl/>
              <w:spacing w:line="360" w:lineRule="auto"/>
              <w:jc w:val="center"/>
              <w:rPr>
                <w:rFonts w:ascii="宋体" w:hAnsi="宋体" w:cs="宋体"/>
                <w:kern w:val="0"/>
                <w:szCs w:val="21"/>
                <w:lang/>
              </w:rPr>
            </w:pPr>
          </w:p>
        </w:tc>
        <w:tc>
          <w:tcPr>
            <w:tcW w:w="849" w:type="dxa"/>
          </w:tcPr>
          <w:p w:rsidR="009C4DDC" w:rsidRDefault="009C4DDC">
            <w:pPr>
              <w:widowControl/>
              <w:spacing w:line="360" w:lineRule="auto"/>
              <w:jc w:val="center"/>
              <w:rPr>
                <w:rFonts w:ascii="宋体" w:hAnsi="宋体" w:cs="宋体"/>
                <w:kern w:val="0"/>
                <w:szCs w:val="21"/>
                <w:lang/>
              </w:rPr>
            </w:pPr>
          </w:p>
        </w:tc>
      </w:tr>
    </w:tbl>
    <w:p w:rsidR="009C4DDC" w:rsidRDefault="009C4DDC">
      <w:pPr>
        <w:widowControl/>
        <w:spacing w:line="360" w:lineRule="auto"/>
        <w:rPr>
          <w:rFonts w:ascii="宋体" w:hAnsi="宋体" w:cs="宋体"/>
          <w:kern w:val="0"/>
          <w:szCs w:val="21"/>
          <w:lang/>
        </w:rPr>
      </w:pPr>
    </w:p>
    <w:p w:rsidR="009C4DDC" w:rsidRDefault="009C4DDC">
      <w:pPr>
        <w:widowControl/>
        <w:spacing w:line="360" w:lineRule="auto"/>
        <w:rPr>
          <w:rFonts w:ascii="宋体" w:hAnsi="宋体" w:cs="宋体"/>
          <w:kern w:val="0"/>
          <w:szCs w:val="21"/>
          <w:lang/>
        </w:rPr>
      </w:pPr>
    </w:p>
    <w:p w:rsidR="009C4DDC" w:rsidRDefault="009C4DDC">
      <w:pPr>
        <w:widowControl/>
        <w:spacing w:line="360" w:lineRule="auto"/>
        <w:rPr>
          <w:rFonts w:ascii="宋体" w:hAnsi="宋体" w:cs="宋体"/>
          <w:kern w:val="0"/>
          <w:szCs w:val="21"/>
          <w:lang/>
        </w:rPr>
      </w:pPr>
    </w:p>
    <w:p w:rsidR="009C4DDC" w:rsidRDefault="009C4DDC">
      <w:pPr>
        <w:widowControl/>
        <w:spacing w:line="360" w:lineRule="auto"/>
        <w:rPr>
          <w:rFonts w:ascii="宋体" w:hAnsi="宋体" w:cs="宋体"/>
          <w:kern w:val="0"/>
          <w:szCs w:val="21"/>
          <w:lang/>
        </w:rPr>
      </w:pPr>
    </w:p>
    <w:p w:rsidR="009C4DDC" w:rsidRDefault="009C4DDC">
      <w:pPr>
        <w:widowControl/>
        <w:spacing w:line="360" w:lineRule="auto"/>
        <w:rPr>
          <w:rFonts w:ascii="宋体" w:hAnsi="宋体" w:cs="宋体"/>
          <w:kern w:val="0"/>
          <w:szCs w:val="21"/>
          <w:lang/>
        </w:rPr>
      </w:pPr>
    </w:p>
    <w:p w:rsidR="009C4DDC" w:rsidRDefault="009C4DDC">
      <w:pPr>
        <w:widowControl/>
        <w:spacing w:line="360" w:lineRule="auto"/>
        <w:rPr>
          <w:rFonts w:ascii="宋体" w:hAnsi="宋体" w:cs="宋体"/>
          <w:kern w:val="0"/>
          <w:szCs w:val="21"/>
          <w:lang/>
        </w:rPr>
      </w:pPr>
    </w:p>
    <w:p w:rsidR="009C4DDC" w:rsidRDefault="009C4DDC">
      <w:pPr>
        <w:widowControl/>
        <w:spacing w:line="360" w:lineRule="auto"/>
        <w:rPr>
          <w:rFonts w:ascii="宋体" w:hAnsi="宋体" w:cs="宋体"/>
          <w:kern w:val="0"/>
          <w:szCs w:val="21"/>
          <w:lang/>
        </w:rPr>
      </w:pPr>
    </w:p>
    <w:p w:rsidR="009C4DDC" w:rsidRDefault="009C4DDC">
      <w:pPr>
        <w:widowControl/>
        <w:spacing w:line="360" w:lineRule="auto"/>
        <w:rPr>
          <w:rFonts w:ascii="宋体" w:hAnsi="宋体" w:cs="宋体"/>
          <w:kern w:val="0"/>
          <w:szCs w:val="21"/>
          <w:lang/>
        </w:rPr>
      </w:pPr>
    </w:p>
    <w:p w:rsidR="009C4DDC" w:rsidRDefault="009C4DDC">
      <w:pPr>
        <w:widowControl/>
        <w:spacing w:line="360" w:lineRule="auto"/>
        <w:rPr>
          <w:rFonts w:ascii="宋体" w:hAnsi="宋体" w:cs="宋体"/>
          <w:kern w:val="0"/>
          <w:szCs w:val="21"/>
          <w:lang/>
        </w:rPr>
      </w:pPr>
    </w:p>
    <w:p w:rsidR="009C4DDC" w:rsidRDefault="009C4DDC">
      <w:pPr>
        <w:widowControl/>
        <w:spacing w:line="360" w:lineRule="auto"/>
        <w:rPr>
          <w:rFonts w:ascii="宋体" w:hAnsi="宋体" w:cs="宋体"/>
          <w:kern w:val="0"/>
          <w:szCs w:val="21"/>
          <w:lang/>
        </w:rPr>
      </w:pPr>
    </w:p>
    <w:p w:rsidR="009C4DDC" w:rsidRDefault="009C4DDC">
      <w:pPr>
        <w:widowControl/>
        <w:spacing w:line="360" w:lineRule="auto"/>
        <w:rPr>
          <w:rFonts w:ascii="宋体" w:hAnsi="宋体" w:cs="宋体"/>
          <w:kern w:val="0"/>
          <w:szCs w:val="21"/>
          <w:lang/>
        </w:rPr>
      </w:pPr>
    </w:p>
    <w:p w:rsidR="009C4DDC" w:rsidRDefault="009C4DDC">
      <w:pPr>
        <w:widowControl/>
        <w:spacing w:line="360" w:lineRule="auto"/>
        <w:rPr>
          <w:rFonts w:ascii="宋体" w:hAnsi="宋体" w:cs="宋体"/>
          <w:kern w:val="0"/>
          <w:szCs w:val="21"/>
          <w:lang/>
        </w:rPr>
      </w:pPr>
    </w:p>
    <w:p w:rsidR="009C4DDC" w:rsidRDefault="009C4DDC">
      <w:pPr>
        <w:widowControl/>
        <w:spacing w:line="360" w:lineRule="auto"/>
        <w:rPr>
          <w:rFonts w:ascii="宋体" w:hAnsi="宋体" w:cs="宋体"/>
          <w:kern w:val="0"/>
          <w:szCs w:val="21"/>
          <w:lang/>
        </w:rPr>
      </w:pPr>
    </w:p>
    <w:p w:rsidR="009C4DDC" w:rsidRDefault="009C4DDC">
      <w:pPr>
        <w:widowControl/>
        <w:spacing w:line="360" w:lineRule="auto"/>
        <w:rPr>
          <w:rFonts w:ascii="宋体" w:hAnsi="宋体" w:cs="宋体"/>
          <w:kern w:val="0"/>
          <w:szCs w:val="21"/>
          <w:lang/>
        </w:rPr>
      </w:pPr>
    </w:p>
    <w:p w:rsidR="009C4DDC" w:rsidRDefault="009C4DDC">
      <w:pPr>
        <w:widowControl/>
        <w:spacing w:line="360" w:lineRule="auto"/>
        <w:rPr>
          <w:rFonts w:ascii="宋体" w:hAnsi="宋体" w:cs="宋体"/>
          <w:kern w:val="0"/>
          <w:szCs w:val="21"/>
          <w:lang/>
        </w:rPr>
      </w:pPr>
    </w:p>
    <w:p w:rsidR="009C4DDC" w:rsidRDefault="009C4DDC">
      <w:pPr>
        <w:widowControl/>
        <w:spacing w:line="360" w:lineRule="auto"/>
        <w:rPr>
          <w:rFonts w:ascii="宋体" w:hAnsi="宋体" w:cs="宋体"/>
          <w:kern w:val="0"/>
          <w:szCs w:val="21"/>
          <w:lang/>
        </w:rPr>
      </w:pPr>
    </w:p>
    <w:p w:rsidR="009C4DDC" w:rsidRDefault="00057FEA" w:rsidP="00721A3B">
      <w:pPr>
        <w:widowControl/>
        <w:spacing w:beforeLines="50" w:afterLines="100" w:line="360" w:lineRule="auto"/>
        <w:jc w:val="left"/>
        <w:outlineLvl w:val="0"/>
        <w:rPr>
          <w:b/>
          <w:bCs/>
          <w:kern w:val="0"/>
          <w:sz w:val="24"/>
          <w:lang/>
        </w:rPr>
      </w:pPr>
      <w:r>
        <w:rPr>
          <w:b/>
          <w:bCs/>
          <w:kern w:val="0"/>
          <w:sz w:val="24"/>
          <w:lang/>
        </w:rPr>
        <w:lastRenderedPageBreak/>
        <w:t>附录</w:t>
      </w:r>
      <w:r>
        <w:rPr>
          <w:b/>
          <w:bCs/>
          <w:kern w:val="0"/>
          <w:sz w:val="24"/>
          <w:lang/>
        </w:rPr>
        <w:t xml:space="preserve"> </w:t>
      </w:r>
      <w:r>
        <w:rPr>
          <w:rFonts w:hint="eastAsia"/>
          <w:b/>
          <w:bCs/>
          <w:kern w:val="0"/>
          <w:sz w:val="24"/>
          <w:lang/>
        </w:rPr>
        <w:t>B</w:t>
      </w:r>
    </w:p>
    <w:p w:rsidR="009C4DDC" w:rsidRDefault="00057FEA" w:rsidP="00721A3B">
      <w:pPr>
        <w:widowControl/>
        <w:spacing w:beforeLines="50" w:afterLines="100" w:line="360" w:lineRule="auto"/>
        <w:jc w:val="center"/>
        <w:outlineLvl w:val="0"/>
        <w:rPr>
          <w:b/>
          <w:bCs/>
          <w:kern w:val="0"/>
          <w:sz w:val="24"/>
          <w:lang/>
        </w:rPr>
      </w:pPr>
      <w:r>
        <w:rPr>
          <w:rFonts w:ascii="宋体" w:hAnsi="宋体" w:cs="黑体"/>
          <w:b/>
          <w:kern w:val="0"/>
          <w:sz w:val="24"/>
          <w:lang/>
        </w:rPr>
        <w:t>卫生陶瓷包装</w:t>
      </w:r>
      <w:r>
        <w:rPr>
          <w:rFonts w:ascii="宋体" w:hAnsi="宋体" w:cs="黑体"/>
          <w:b/>
          <w:kern w:val="0"/>
          <w:sz w:val="24"/>
          <w:lang/>
        </w:rPr>
        <w:t>跌落</w:t>
      </w:r>
      <w:r>
        <w:rPr>
          <w:rFonts w:ascii="宋体" w:hAnsi="宋体" w:cs="黑体"/>
          <w:b/>
          <w:kern w:val="0"/>
          <w:sz w:val="24"/>
          <w:lang/>
        </w:rPr>
        <w:t>试验机</w:t>
      </w:r>
      <w:r>
        <w:rPr>
          <w:b/>
          <w:bCs/>
          <w:kern w:val="0"/>
          <w:sz w:val="24"/>
          <w:lang/>
        </w:rPr>
        <w:t>校准规范</w:t>
      </w:r>
      <w:r>
        <w:rPr>
          <w:rFonts w:hint="eastAsia"/>
          <w:b/>
          <w:bCs/>
          <w:kern w:val="0"/>
          <w:sz w:val="24"/>
          <w:lang/>
        </w:rPr>
        <w:t>检定证书</w:t>
      </w:r>
      <w:r>
        <w:rPr>
          <w:rFonts w:hint="eastAsia"/>
          <w:b/>
          <w:bCs/>
          <w:kern w:val="0"/>
          <w:sz w:val="24"/>
          <w:lang/>
        </w:rPr>
        <w:t>/</w:t>
      </w:r>
      <w:r>
        <w:rPr>
          <w:rFonts w:hint="eastAsia"/>
          <w:b/>
          <w:bCs/>
          <w:kern w:val="0"/>
          <w:sz w:val="24"/>
          <w:lang/>
        </w:rPr>
        <w:t>检定结果通知书内页格式</w:t>
      </w:r>
    </w:p>
    <w:p w:rsidR="009C4DDC" w:rsidRDefault="00057FEA">
      <w:pPr>
        <w:widowControl/>
        <w:spacing w:line="360" w:lineRule="auto"/>
        <w:jc w:val="left"/>
        <w:rPr>
          <w:sz w:val="24"/>
        </w:rPr>
      </w:pPr>
      <w:r>
        <w:rPr>
          <w:rFonts w:eastAsia="黑体"/>
          <w:sz w:val="24"/>
        </w:rPr>
        <w:t xml:space="preserve">B.1 </w:t>
      </w:r>
      <w:r>
        <w:rPr>
          <w:rFonts w:eastAsia="黑体"/>
          <w:sz w:val="24"/>
        </w:rPr>
        <w:t>校准条件</w:t>
      </w:r>
    </w:p>
    <w:p w:rsidR="009C4DDC" w:rsidRDefault="00057FEA">
      <w:pPr>
        <w:widowControl/>
        <w:spacing w:line="360" w:lineRule="auto"/>
        <w:ind w:firstLineChars="200" w:firstLine="480"/>
        <w:jc w:val="left"/>
        <w:rPr>
          <w:sz w:val="24"/>
        </w:rPr>
      </w:pPr>
      <w:r>
        <w:rPr>
          <w:sz w:val="24"/>
        </w:rPr>
        <w:t>温</w:t>
      </w:r>
      <w:r>
        <w:rPr>
          <w:sz w:val="24"/>
        </w:rPr>
        <w:t xml:space="preserve">    </w:t>
      </w:r>
      <w:r>
        <w:rPr>
          <w:sz w:val="24"/>
        </w:rPr>
        <w:t>度：</w:t>
      </w:r>
      <w:r>
        <w:rPr>
          <w:sz w:val="24"/>
        </w:rPr>
        <w:t>_______℃</w:t>
      </w:r>
    </w:p>
    <w:p w:rsidR="009C4DDC" w:rsidRDefault="00057FEA">
      <w:pPr>
        <w:widowControl/>
        <w:spacing w:line="360" w:lineRule="auto"/>
        <w:ind w:firstLineChars="200" w:firstLine="480"/>
        <w:jc w:val="left"/>
        <w:rPr>
          <w:sz w:val="24"/>
        </w:rPr>
      </w:pPr>
      <w:r>
        <w:rPr>
          <w:sz w:val="24"/>
        </w:rPr>
        <w:t>相对湿度：</w:t>
      </w:r>
      <w:r>
        <w:rPr>
          <w:sz w:val="24"/>
        </w:rPr>
        <w:t>________%</w:t>
      </w:r>
    </w:p>
    <w:p w:rsidR="009C4DDC" w:rsidRDefault="009C4DDC">
      <w:pPr>
        <w:widowControl/>
        <w:spacing w:line="360" w:lineRule="auto"/>
        <w:jc w:val="left"/>
        <w:rPr>
          <w:sz w:val="24"/>
        </w:rPr>
      </w:pPr>
    </w:p>
    <w:p w:rsidR="009C4DDC" w:rsidRDefault="00057FEA">
      <w:pPr>
        <w:widowControl/>
        <w:spacing w:line="360" w:lineRule="auto"/>
        <w:jc w:val="left"/>
        <w:rPr>
          <w:sz w:val="24"/>
        </w:rPr>
      </w:pPr>
      <w:r>
        <w:rPr>
          <w:rFonts w:eastAsia="黑体"/>
          <w:sz w:val="24"/>
        </w:rPr>
        <w:t xml:space="preserve">B.2 </w:t>
      </w:r>
      <w:r>
        <w:rPr>
          <w:rFonts w:eastAsia="黑体"/>
          <w:sz w:val="24"/>
        </w:rPr>
        <w:t>校准结果</w:t>
      </w:r>
    </w:p>
    <w:p w:rsidR="009C4DDC" w:rsidRDefault="009C4DDC">
      <w:pPr>
        <w:widowControl/>
        <w:spacing w:line="360" w:lineRule="auto"/>
        <w:rPr>
          <w:kern w:val="0"/>
          <w:sz w:val="24"/>
          <w:lang/>
        </w:rPr>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36"/>
        <w:gridCol w:w="1717"/>
        <w:gridCol w:w="1758"/>
        <w:gridCol w:w="1758"/>
      </w:tblGrid>
      <w:tr w:rsidR="009C4DDC">
        <w:tc>
          <w:tcPr>
            <w:tcW w:w="1909" w:type="pct"/>
            <w:noWrap/>
            <w:vAlign w:val="center"/>
          </w:tcPr>
          <w:p w:rsidR="009C4DDC" w:rsidRDefault="00057FEA">
            <w:pPr>
              <w:widowControl/>
              <w:spacing w:line="360" w:lineRule="auto"/>
              <w:jc w:val="center"/>
              <w:rPr>
                <w:sz w:val="24"/>
              </w:rPr>
            </w:pPr>
            <w:r>
              <w:rPr>
                <w:sz w:val="24"/>
              </w:rPr>
              <w:t>校准项目</w:t>
            </w:r>
          </w:p>
        </w:tc>
        <w:tc>
          <w:tcPr>
            <w:tcW w:w="1013" w:type="pct"/>
            <w:noWrap/>
            <w:vAlign w:val="center"/>
          </w:tcPr>
          <w:p w:rsidR="009C4DDC" w:rsidRDefault="00057FEA">
            <w:pPr>
              <w:widowControl/>
              <w:spacing w:line="360" w:lineRule="auto"/>
              <w:jc w:val="center"/>
              <w:rPr>
                <w:sz w:val="24"/>
              </w:rPr>
            </w:pPr>
            <w:r>
              <w:rPr>
                <w:sz w:val="24"/>
              </w:rPr>
              <w:t>技术要求</w:t>
            </w:r>
          </w:p>
        </w:tc>
        <w:tc>
          <w:tcPr>
            <w:tcW w:w="1038" w:type="pct"/>
            <w:noWrap/>
            <w:vAlign w:val="center"/>
          </w:tcPr>
          <w:p w:rsidR="009C4DDC" w:rsidRDefault="00057FEA">
            <w:pPr>
              <w:widowControl/>
              <w:spacing w:line="360" w:lineRule="auto"/>
              <w:jc w:val="center"/>
              <w:rPr>
                <w:sz w:val="24"/>
              </w:rPr>
            </w:pPr>
            <w:r>
              <w:rPr>
                <w:sz w:val="24"/>
              </w:rPr>
              <w:t>校准结果</w:t>
            </w:r>
          </w:p>
        </w:tc>
        <w:tc>
          <w:tcPr>
            <w:tcW w:w="1038" w:type="pct"/>
            <w:noWrap/>
            <w:vAlign w:val="center"/>
          </w:tcPr>
          <w:p w:rsidR="009C4DDC" w:rsidRDefault="00057FEA">
            <w:pPr>
              <w:widowControl/>
              <w:spacing w:line="360" w:lineRule="auto"/>
              <w:jc w:val="center"/>
              <w:rPr>
                <w:sz w:val="24"/>
              </w:rPr>
            </w:pPr>
            <w:r>
              <w:rPr>
                <w:rFonts w:hint="eastAsia"/>
                <w:sz w:val="24"/>
              </w:rPr>
              <w:t>不确定度</w:t>
            </w:r>
          </w:p>
        </w:tc>
      </w:tr>
      <w:tr w:rsidR="009C4DDC">
        <w:tc>
          <w:tcPr>
            <w:tcW w:w="1909" w:type="pct"/>
            <w:noWrap/>
            <w:vAlign w:val="center"/>
          </w:tcPr>
          <w:p w:rsidR="009C4DDC" w:rsidRDefault="00057FEA">
            <w:pPr>
              <w:widowControl/>
              <w:spacing w:line="360" w:lineRule="auto"/>
              <w:jc w:val="center"/>
              <w:rPr>
                <w:sz w:val="24"/>
              </w:rPr>
            </w:pPr>
            <w:r>
              <w:rPr>
                <w:rFonts w:ascii="宋体" w:hAnsi="宋体" w:cs="宋体" w:hint="eastAsia"/>
                <w:kern w:val="0"/>
                <w:szCs w:val="21"/>
                <w:lang/>
              </w:rPr>
              <w:t>外观及各部件相互作用</w:t>
            </w:r>
          </w:p>
        </w:tc>
        <w:tc>
          <w:tcPr>
            <w:tcW w:w="1013" w:type="pct"/>
            <w:noWrap/>
            <w:vAlign w:val="center"/>
          </w:tcPr>
          <w:p w:rsidR="009C4DDC" w:rsidRDefault="009C4DDC">
            <w:pPr>
              <w:widowControl/>
              <w:spacing w:line="360" w:lineRule="auto"/>
              <w:jc w:val="center"/>
              <w:rPr>
                <w:sz w:val="24"/>
              </w:rPr>
            </w:pPr>
          </w:p>
        </w:tc>
        <w:tc>
          <w:tcPr>
            <w:tcW w:w="1038" w:type="pct"/>
            <w:noWrap/>
            <w:vAlign w:val="center"/>
          </w:tcPr>
          <w:p w:rsidR="009C4DDC" w:rsidRDefault="009C4DDC">
            <w:pPr>
              <w:widowControl/>
              <w:spacing w:line="360" w:lineRule="auto"/>
              <w:jc w:val="center"/>
              <w:rPr>
                <w:sz w:val="24"/>
              </w:rPr>
            </w:pPr>
          </w:p>
        </w:tc>
        <w:tc>
          <w:tcPr>
            <w:tcW w:w="1038" w:type="pct"/>
            <w:noWrap/>
            <w:vAlign w:val="center"/>
          </w:tcPr>
          <w:p w:rsidR="009C4DDC" w:rsidRDefault="00057FEA">
            <w:pPr>
              <w:widowControl/>
              <w:spacing w:line="360" w:lineRule="auto"/>
              <w:jc w:val="center"/>
              <w:rPr>
                <w:sz w:val="24"/>
              </w:rPr>
            </w:pPr>
            <w:r>
              <w:rPr>
                <w:rFonts w:hint="eastAsia"/>
                <w:sz w:val="24"/>
              </w:rPr>
              <w:t>/</w:t>
            </w:r>
          </w:p>
        </w:tc>
      </w:tr>
      <w:tr w:rsidR="009C4DDC">
        <w:tc>
          <w:tcPr>
            <w:tcW w:w="1909" w:type="pct"/>
            <w:noWrap/>
            <w:vAlign w:val="center"/>
          </w:tcPr>
          <w:p w:rsidR="009C4DDC" w:rsidRDefault="00057FEA">
            <w:pPr>
              <w:widowControl/>
              <w:spacing w:line="360" w:lineRule="auto"/>
              <w:jc w:val="center"/>
              <w:rPr>
                <w:sz w:val="24"/>
              </w:rPr>
            </w:pPr>
            <w:r>
              <w:rPr>
                <w:rFonts w:ascii="宋体" w:hAnsi="宋体" w:cs="宋体" w:hint="eastAsia"/>
                <w:kern w:val="0"/>
                <w:szCs w:val="21"/>
                <w:lang/>
              </w:rPr>
              <w:t>跌落高度示值误差</w:t>
            </w:r>
          </w:p>
        </w:tc>
        <w:tc>
          <w:tcPr>
            <w:tcW w:w="1013" w:type="pct"/>
            <w:noWrap/>
            <w:vAlign w:val="center"/>
          </w:tcPr>
          <w:p w:rsidR="009C4DDC" w:rsidRDefault="009C4DDC">
            <w:pPr>
              <w:widowControl/>
              <w:spacing w:line="360" w:lineRule="auto"/>
              <w:jc w:val="center"/>
              <w:rPr>
                <w:sz w:val="24"/>
              </w:rPr>
            </w:pPr>
          </w:p>
        </w:tc>
        <w:tc>
          <w:tcPr>
            <w:tcW w:w="1038" w:type="pct"/>
            <w:noWrap/>
            <w:vAlign w:val="center"/>
          </w:tcPr>
          <w:p w:rsidR="009C4DDC" w:rsidRDefault="009C4DDC">
            <w:pPr>
              <w:widowControl/>
              <w:spacing w:line="360" w:lineRule="auto"/>
              <w:jc w:val="center"/>
              <w:rPr>
                <w:sz w:val="24"/>
              </w:rPr>
            </w:pPr>
          </w:p>
        </w:tc>
        <w:tc>
          <w:tcPr>
            <w:tcW w:w="1038" w:type="pct"/>
            <w:noWrap/>
            <w:vAlign w:val="center"/>
          </w:tcPr>
          <w:p w:rsidR="009C4DDC" w:rsidRDefault="009C4DDC">
            <w:pPr>
              <w:widowControl/>
              <w:spacing w:line="360" w:lineRule="auto"/>
              <w:jc w:val="center"/>
              <w:rPr>
                <w:sz w:val="24"/>
              </w:rPr>
            </w:pPr>
          </w:p>
        </w:tc>
      </w:tr>
      <w:tr w:rsidR="009C4DDC">
        <w:tc>
          <w:tcPr>
            <w:tcW w:w="1909" w:type="pct"/>
            <w:noWrap/>
            <w:vAlign w:val="center"/>
          </w:tcPr>
          <w:p w:rsidR="009C4DDC" w:rsidRDefault="00057FEA">
            <w:pPr>
              <w:widowControl/>
              <w:spacing w:line="360" w:lineRule="auto"/>
              <w:jc w:val="center"/>
              <w:rPr>
                <w:sz w:val="24"/>
              </w:rPr>
            </w:pPr>
            <w:r>
              <w:rPr>
                <w:rFonts w:ascii="宋体" w:hAnsi="宋体" w:cs="宋体" w:hint="eastAsia"/>
                <w:kern w:val="0"/>
                <w:szCs w:val="21"/>
                <w:lang/>
              </w:rPr>
              <w:t>托板工作面与水平面夹角</w:t>
            </w:r>
          </w:p>
        </w:tc>
        <w:tc>
          <w:tcPr>
            <w:tcW w:w="1013" w:type="pct"/>
            <w:noWrap/>
            <w:vAlign w:val="center"/>
          </w:tcPr>
          <w:p w:rsidR="009C4DDC" w:rsidRDefault="009C4DDC">
            <w:pPr>
              <w:widowControl/>
              <w:spacing w:line="360" w:lineRule="auto"/>
              <w:jc w:val="center"/>
              <w:rPr>
                <w:sz w:val="24"/>
              </w:rPr>
            </w:pPr>
          </w:p>
        </w:tc>
        <w:tc>
          <w:tcPr>
            <w:tcW w:w="1038" w:type="pct"/>
            <w:noWrap/>
            <w:vAlign w:val="center"/>
          </w:tcPr>
          <w:p w:rsidR="009C4DDC" w:rsidRDefault="009C4DDC">
            <w:pPr>
              <w:widowControl/>
              <w:spacing w:line="360" w:lineRule="auto"/>
              <w:jc w:val="center"/>
              <w:rPr>
                <w:sz w:val="24"/>
              </w:rPr>
            </w:pPr>
          </w:p>
        </w:tc>
        <w:tc>
          <w:tcPr>
            <w:tcW w:w="1038" w:type="pct"/>
            <w:noWrap/>
            <w:vAlign w:val="center"/>
          </w:tcPr>
          <w:p w:rsidR="009C4DDC" w:rsidRDefault="009C4DDC">
            <w:pPr>
              <w:widowControl/>
              <w:spacing w:line="360" w:lineRule="auto"/>
              <w:jc w:val="center"/>
              <w:rPr>
                <w:sz w:val="24"/>
              </w:rPr>
            </w:pPr>
          </w:p>
        </w:tc>
      </w:tr>
      <w:tr w:rsidR="009C4DDC">
        <w:tc>
          <w:tcPr>
            <w:tcW w:w="1909" w:type="pct"/>
            <w:noWrap/>
            <w:vAlign w:val="center"/>
          </w:tcPr>
          <w:p w:rsidR="009C4DDC" w:rsidRDefault="00057FEA">
            <w:pPr>
              <w:widowControl/>
              <w:spacing w:line="360" w:lineRule="auto"/>
              <w:jc w:val="center"/>
              <w:rPr>
                <w:sz w:val="24"/>
              </w:rPr>
            </w:pPr>
            <w:r>
              <w:rPr>
                <w:rFonts w:ascii="宋体" w:hAnsi="宋体" w:cs="宋体" w:hint="eastAsia"/>
                <w:kern w:val="0"/>
                <w:szCs w:val="21"/>
                <w:lang/>
              </w:rPr>
              <w:t>冲击平台平整度</w:t>
            </w:r>
          </w:p>
        </w:tc>
        <w:tc>
          <w:tcPr>
            <w:tcW w:w="1013" w:type="pct"/>
            <w:noWrap/>
            <w:vAlign w:val="center"/>
          </w:tcPr>
          <w:p w:rsidR="009C4DDC" w:rsidRDefault="009C4DDC">
            <w:pPr>
              <w:widowControl/>
              <w:spacing w:line="360" w:lineRule="auto"/>
              <w:jc w:val="center"/>
              <w:rPr>
                <w:sz w:val="24"/>
              </w:rPr>
            </w:pPr>
          </w:p>
        </w:tc>
        <w:tc>
          <w:tcPr>
            <w:tcW w:w="1038" w:type="pct"/>
            <w:noWrap/>
            <w:vAlign w:val="center"/>
          </w:tcPr>
          <w:p w:rsidR="009C4DDC" w:rsidRDefault="009C4DDC">
            <w:pPr>
              <w:widowControl/>
              <w:spacing w:line="360" w:lineRule="auto"/>
              <w:jc w:val="center"/>
              <w:rPr>
                <w:sz w:val="24"/>
              </w:rPr>
            </w:pPr>
          </w:p>
        </w:tc>
        <w:tc>
          <w:tcPr>
            <w:tcW w:w="1038" w:type="pct"/>
            <w:noWrap/>
            <w:vAlign w:val="center"/>
          </w:tcPr>
          <w:p w:rsidR="009C4DDC" w:rsidRDefault="009C4DDC">
            <w:pPr>
              <w:widowControl/>
              <w:spacing w:line="360" w:lineRule="auto"/>
              <w:jc w:val="center"/>
              <w:rPr>
                <w:sz w:val="24"/>
              </w:rPr>
            </w:pPr>
          </w:p>
        </w:tc>
      </w:tr>
      <w:tr w:rsidR="009C4DDC">
        <w:tc>
          <w:tcPr>
            <w:tcW w:w="1909" w:type="pct"/>
            <w:noWrap/>
            <w:vAlign w:val="center"/>
          </w:tcPr>
          <w:p w:rsidR="009C4DDC" w:rsidRDefault="00057FEA">
            <w:pPr>
              <w:widowControl/>
              <w:spacing w:line="360" w:lineRule="auto"/>
              <w:jc w:val="center"/>
              <w:rPr>
                <w:sz w:val="24"/>
              </w:rPr>
            </w:pPr>
            <w:r>
              <w:rPr>
                <w:rFonts w:ascii="宋体" w:hAnsi="宋体" w:cs="宋体" w:hint="eastAsia"/>
                <w:kern w:val="0"/>
                <w:szCs w:val="21"/>
                <w:lang/>
              </w:rPr>
              <w:t>冲击平台刚性</w:t>
            </w:r>
          </w:p>
        </w:tc>
        <w:tc>
          <w:tcPr>
            <w:tcW w:w="1013" w:type="pct"/>
            <w:noWrap/>
            <w:vAlign w:val="center"/>
          </w:tcPr>
          <w:p w:rsidR="009C4DDC" w:rsidRDefault="009C4DDC">
            <w:pPr>
              <w:widowControl/>
              <w:spacing w:line="360" w:lineRule="auto"/>
              <w:jc w:val="center"/>
              <w:rPr>
                <w:sz w:val="24"/>
              </w:rPr>
            </w:pPr>
          </w:p>
        </w:tc>
        <w:tc>
          <w:tcPr>
            <w:tcW w:w="1038" w:type="pct"/>
            <w:noWrap/>
            <w:vAlign w:val="center"/>
          </w:tcPr>
          <w:p w:rsidR="009C4DDC" w:rsidRDefault="009C4DDC">
            <w:pPr>
              <w:widowControl/>
              <w:spacing w:line="360" w:lineRule="auto"/>
              <w:jc w:val="center"/>
              <w:rPr>
                <w:sz w:val="24"/>
              </w:rPr>
            </w:pPr>
          </w:p>
        </w:tc>
        <w:tc>
          <w:tcPr>
            <w:tcW w:w="1038" w:type="pct"/>
            <w:noWrap/>
            <w:vAlign w:val="center"/>
          </w:tcPr>
          <w:p w:rsidR="009C4DDC" w:rsidRDefault="009C4DDC">
            <w:pPr>
              <w:widowControl/>
              <w:spacing w:line="360" w:lineRule="auto"/>
              <w:jc w:val="center"/>
              <w:rPr>
                <w:sz w:val="24"/>
              </w:rPr>
            </w:pPr>
          </w:p>
        </w:tc>
      </w:tr>
    </w:tbl>
    <w:p w:rsidR="009C4DDC" w:rsidRDefault="009C4DDC" w:rsidP="00721A3B">
      <w:pPr>
        <w:widowControl/>
        <w:spacing w:beforeLines="50" w:afterLines="100" w:line="360" w:lineRule="auto"/>
        <w:jc w:val="center"/>
        <w:outlineLvl w:val="0"/>
        <w:rPr>
          <w:b/>
          <w:bCs/>
          <w:kern w:val="0"/>
          <w:sz w:val="24"/>
          <w:lang/>
        </w:rPr>
      </w:pPr>
    </w:p>
    <w:p w:rsidR="009C4DDC" w:rsidRDefault="009C4DDC">
      <w:pPr>
        <w:widowControl/>
        <w:spacing w:line="360" w:lineRule="auto"/>
        <w:rPr>
          <w:rFonts w:ascii="宋体" w:hAnsi="宋体" w:cs="宋体"/>
          <w:kern w:val="0"/>
          <w:szCs w:val="21"/>
          <w:lang/>
        </w:rPr>
        <w:sectPr w:rsidR="009C4DDC">
          <w:footerReference w:type="even" r:id="rId17"/>
          <w:footerReference w:type="default" r:id="rId18"/>
          <w:pgSz w:w="11850" w:h="16783"/>
          <w:pgMar w:top="1440" w:right="1797" w:bottom="1440" w:left="1797" w:header="851" w:footer="992" w:gutter="0"/>
          <w:cols w:space="720"/>
          <w:docGrid w:type="lines" w:linePitch="312"/>
        </w:sectPr>
      </w:pPr>
    </w:p>
    <w:p w:rsidR="009C4DDC" w:rsidRDefault="009C4DDC">
      <w:pPr>
        <w:widowControl/>
        <w:jc w:val="center"/>
        <w:rPr>
          <w:rFonts w:ascii="宋体" w:hAnsi="宋体" w:cs="黑体"/>
          <w:b/>
          <w:kern w:val="0"/>
          <w:sz w:val="24"/>
          <w:lang/>
        </w:rPr>
      </w:pPr>
    </w:p>
    <w:p w:rsidR="009C4DDC" w:rsidRDefault="009C4DDC">
      <w:pPr>
        <w:widowControl/>
        <w:jc w:val="center"/>
        <w:rPr>
          <w:rFonts w:ascii="黑体" w:eastAsia="黑体" w:hAnsi="黑体" w:cs="黑体"/>
          <w:b/>
          <w:kern w:val="0"/>
          <w:szCs w:val="21"/>
          <w:lang/>
        </w:rPr>
      </w:pPr>
      <w:bookmarkStart w:id="7" w:name="_Toc496082435"/>
    </w:p>
    <w:p w:rsidR="009C4DDC" w:rsidRDefault="00057FEA">
      <w:pPr>
        <w:widowControl/>
        <w:jc w:val="center"/>
        <w:rPr>
          <w:rFonts w:ascii="宋体" w:hAnsi="宋体" w:cs="黑体"/>
          <w:b/>
          <w:kern w:val="0"/>
          <w:sz w:val="24"/>
          <w:lang/>
        </w:rPr>
      </w:pPr>
      <w:r>
        <w:rPr>
          <w:rFonts w:ascii="宋体" w:hAnsi="宋体" w:cs="黑体"/>
          <w:b/>
          <w:kern w:val="0"/>
          <w:sz w:val="24"/>
          <w:lang/>
        </w:rPr>
        <w:t>附录</w:t>
      </w:r>
      <w:r>
        <w:rPr>
          <w:rFonts w:ascii="宋体" w:hAnsi="宋体" w:cs="黑体"/>
          <w:b/>
          <w:kern w:val="0"/>
          <w:sz w:val="24"/>
          <w:lang/>
        </w:rPr>
        <w:t xml:space="preserve"> </w:t>
      </w:r>
      <w:r>
        <w:rPr>
          <w:rFonts w:ascii="宋体" w:hAnsi="宋体" w:cs="黑体" w:hint="eastAsia"/>
          <w:b/>
          <w:kern w:val="0"/>
          <w:sz w:val="24"/>
          <w:lang/>
        </w:rPr>
        <w:t xml:space="preserve">C  </w:t>
      </w:r>
      <w:r>
        <w:rPr>
          <w:rFonts w:ascii="宋体" w:hAnsi="宋体" w:cs="黑体"/>
          <w:b/>
          <w:kern w:val="0"/>
          <w:sz w:val="24"/>
          <w:lang/>
        </w:rPr>
        <w:t>卫生陶瓷包装</w:t>
      </w:r>
      <w:r>
        <w:rPr>
          <w:rFonts w:ascii="宋体" w:hAnsi="宋体" w:cs="黑体"/>
          <w:b/>
          <w:kern w:val="0"/>
          <w:sz w:val="24"/>
          <w:lang/>
        </w:rPr>
        <w:t>跌落</w:t>
      </w:r>
      <w:r>
        <w:rPr>
          <w:rFonts w:ascii="宋体" w:hAnsi="宋体" w:cs="黑体"/>
          <w:b/>
          <w:kern w:val="0"/>
          <w:sz w:val="24"/>
          <w:lang/>
        </w:rPr>
        <w:t>试验机</w:t>
      </w:r>
      <w:r>
        <w:rPr>
          <w:rFonts w:ascii="宋体" w:hAnsi="宋体" w:cs="黑体"/>
          <w:b/>
          <w:kern w:val="0"/>
          <w:sz w:val="24"/>
          <w:lang/>
        </w:rPr>
        <w:t>校准结果的测量不确定度评定</w:t>
      </w:r>
      <w:bookmarkEnd w:id="7"/>
      <w:r>
        <w:rPr>
          <w:rFonts w:ascii="宋体" w:hAnsi="宋体" w:cs="黑体" w:hint="eastAsia"/>
          <w:b/>
          <w:kern w:val="0"/>
          <w:sz w:val="24"/>
          <w:lang/>
        </w:rPr>
        <w:t>示例</w:t>
      </w:r>
    </w:p>
    <w:p w:rsidR="009C4DDC" w:rsidRDefault="00057FEA">
      <w:pPr>
        <w:widowControl/>
        <w:jc w:val="left"/>
        <w:rPr>
          <w:rFonts w:ascii="黑体" w:eastAsia="黑体" w:hAnsi="黑体" w:cs="黑体"/>
          <w:kern w:val="0"/>
          <w:szCs w:val="21"/>
          <w:lang/>
        </w:rPr>
      </w:pPr>
      <w:r>
        <w:rPr>
          <w:rFonts w:ascii="黑体" w:eastAsia="黑体" w:hAnsi="黑体" w:cs="黑体" w:hint="eastAsia"/>
          <w:kern w:val="0"/>
          <w:szCs w:val="21"/>
          <w:lang/>
        </w:rPr>
        <w:t>C.1</w:t>
      </w:r>
      <w:r>
        <w:rPr>
          <w:rFonts w:ascii="黑体" w:eastAsia="黑体" w:hAnsi="黑体" w:cs="黑体"/>
          <w:kern w:val="0"/>
          <w:szCs w:val="21"/>
          <w:lang/>
        </w:rPr>
        <w:t>跌落高度</w:t>
      </w:r>
      <w:r>
        <w:rPr>
          <w:rFonts w:ascii="黑体" w:eastAsia="黑体" w:hAnsi="黑体" w:cs="黑体"/>
          <w:kern w:val="0"/>
          <w:szCs w:val="21"/>
          <w:lang/>
        </w:rPr>
        <w:t>测量不确定度</w:t>
      </w:r>
    </w:p>
    <w:p w:rsidR="009C4DDC" w:rsidRDefault="00057FEA">
      <w:pPr>
        <w:widowControl/>
        <w:jc w:val="left"/>
        <w:rPr>
          <w:rFonts w:ascii="黑体" w:eastAsia="黑体" w:hAnsi="黑体" w:cs="黑体"/>
          <w:kern w:val="0"/>
          <w:szCs w:val="21"/>
          <w:lang/>
        </w:rPr>
      </w:pPr>
      <w:r>
        <w:rPr>
          <w:rFonts w:ascii="黑体" w:eastAsia="黑体" w:hAnsi="黑体" w:cs="黑体"/>
          <w:kern w:val="0"/>
          <w:szCs w:val="21"/>
          <w:lang/>
        </w:rPr>
        <w:t>C.1.</w:t>
      </w:r>
      <w:r>
        <w:rPr>
          <w:rFonts w:ascii="黑体" w:eastAsia="黑体" w:hAnsi="黑体" w:cs="黑体" w:hint="eastAsia"/>
          <w:kern w:val="0"/>
          <w:szCs w:val="21"/>
          <w:lang/>
        </w:rPr>
        <w:t>1</w:t>
      </w:r>
      <w:r>
        <w:rPr>
          <w:rFonts w:ascii="黑体" w:eastAsia="黑体" w:hAnsi="黑体" w:cs="黑体"/>
          <w:kern w:val="0"/>
          <w:szCs w:val="21"/>
          <w:lang/>
        </w:rPr>
        <w:t xml:space="preserve"> </w:t>
      </w:r>
      <w:r>
        <w:rPr>
          <w:rFonts w:ascii="黑体" w:eastAsia="黑体" w:hAnsi="黑体" w:cs="黑体"/>
          <w:kern w:val="0"/>
          <w:szCs w:val="21"/>
          <w:lang/>
        </w:rPr>
        <w:t>测量方法：</w:t>
      </w:r>
      <w:r>
        <w:rPr>
          <w:rFonts w:ascii="黑体" w:eastAsia="黑体" w:hAnsi="黑体" w:cs="黑体" w:hint="eastAsia"/>
          <w:kern w:val="0"/>
          <w:szCs w:val="21"/>
          <w:lang/>
        </w:rPr>
        <w:t>在</w:t>
      </w:r>
      <w:r>
        <w:rPr>
          <w:rFonts w:ascii="黑体" w:eastAsia="黑体" w:hAnsi="黑体" w:cs="黑体" w:hint="eastAsia"/>
          <w:kern w:val="0"/>
          <w:szCs w:val="21"/>
          <w:lang/>
        </w:rPr>
        <w:t>跌落</w:t>
      </w:r>
      <w:r>
        <w:rPr>
          <w:rFonts w:ascii="黑体" w:eastAsia="黑体" w:hAnsi="黑体" w:cs="黑体" w:hint="eastAsia"/>
          <w:kern w:val="0"/>
          <w:szCs w:val="21"/>
          <w:lang/>
        </w:rPr>
        <w:t>试验机</w:t>
      </w:r>
      <w:r>
        <w:rPr>
          <w:rFonts w:ascii="黑体" w:eastAsia="黑体" w:hAnsi="黑体" w:cs="黑体" w:hint="eastAsia"/>
          <w:kern w:val="0"/>
          <w:szCs w:val="21"/>
          <w:lang/>
        </w:rPr>
        <w:t>跌落高度</w:t>
      </w:r>
      <w:r>
        <w:rPr>
          <w:rFonts w:ascii="黑体" w:eastAsia="黑体" w:hAnsi="黑体" w:cs="黑体" w:hint="eastAsia"/>
          <w:kern w:val="0"/>
          <w:szCs w:val="21"/>
          <w:lang/>
        </w:rPr>
        <w:t>测量范围内，</w:t>
      </w:r>
      <w:r>
        <w:rPr>
          <w:rFonts w:ascii="黑体" w:eastAsia="黑体" w:hAnsi="黑体" w:cs="黑体" w:hint="eastAsia"/>
          <w:kern w:val="0"/>
          <w:szCs w:val="21"/>
          <w:lang/>
        </w:rPr>
        <w:t>分别设定跌落高度</w:t>
      </w:r>
      <w:r>
        <w:rPr>
          <w:rFonts w:ascii="黑体" w:eastAsia="黑体" w:hAnsi="黑体" w:cs="黑体" w:hint="eastAsia"/>
          <w:kern w:val="0"/>
          <w:szCs w:val="21"/>
          <w:lang/>
        </w:rPr>
        <w:t>（</w:t>
      </w:r>
      <w:r>
        <w:rPr>
          <w:rFonts w:ascii="黑体" w:eastAsia="黑体" w:hAnsi="黑体" w:cs="黑体" w:hint="eastAsia"/>
          <w:kern w:val="0"/>
          <w:szCs w:val="21"/>
          <w:lang/>
        </w:rPr>
        <w:t>一般按测量上限的</w:t>
      </w:r>
      <w:r>
        <w:rPr>
          <w:rFonts w:ascii="黑体" w:eastAsia="黑体" w:hAnsi="黑体" w:cs="黑体" w:hint="eastAsia"/>
          <w:kern w:val="0"/>
          <w:szCs w:val="21"/>
          <w:lang/>
        </w:rPr>
        <w:t>20%</w:t>
      </w:r>
      <w:r>
        <w:rPr>
          <w:rFonts w:ascii="黑体" w:eastAsia="黑体" w:hAnsi="黑体" w:cs="黑体" w:hint="eastAsia"/>
          <w:kern w:val="0"/>
          <w:szCs w:val="21"/>
          <w:lang/>
        </w:rPr>
        <w:t>、</w:t>
      </w:r>
      <w:r>
        <w:rPr>
          <w:rFonts w:ascii="黑体" w:eastAsia="黑体" w:hAnsi="黑体" w:cs="黑体" w:hint="eastAsia"/>
          <w:kern w:val="0"/>
          <w:szCs w:val="21"/>
          <w:lang/>
        </w:rPr>
        <w:t>40%</w:t>
      </w:r>
      <w:r>
        <w:rPr>
          <w:rFonts w:ascii="黑体" w:eastAsia="黑体" w:hAnsi="黑体" w:cs="黑体" w:hint="eastAsia"/>
          <w:kern w:val="0"/>
          <w:szCs w:val="21"/>
          <w:lang/>
        </w:rPr>
        <w:t>、</w:t>
      </w:r>
      <w:r>
        <w:rPr>
          <w:rFonts w:ascii="黑体" w:eastAsia="黑体" w:hAnsi="黑体" w:cs="黑体" w:hint="eastAsia"/>
          <w:kern w:val="0"/>
          <w:szCs w:val="21"/>
          <w:lang/>
        </w:rPr>
        <w:t>60%</w:t>
      </w:r>
      <w:r>
        <w:rPr>
          <w:rFonts w:ascii="黑体" w:eastAsia="黑体" w:hAnsi="黑体" w:cs="黑体" w:hint="eastAsia"/>
          <w:kern w:val="0"/>
          <w:szCs w:val="21"/>
          <w:lang/>
        </w:rPr>
        <w:t>、</w:t>
      </w:r>
      <w:r>
        <w:rPr>
          <w:rFonts w:ascii="黑体" w:eastAsia="黑体" w:hAnsi="黑体" w:cs="黑体" w:hint="eastAsia"/>
          <w:kern w:val="0"/>
          <w:szCs w:val="21"/>
          <w:lang/>
        </w:rPr>
        <w:t>80%</w:t>
      </w:r>
      <w:r>
        <w:rPr>
          <w:rFonts w:ascii="黑体" w:eastAsia="黑体" w:hAnsi="黑体" w:cs="黑体" w:hint="eastAsia"/>
          <w:kern w:val="0"/>
          <w:szCs w:val="21"/>
          <w:lang/>
        </w:rPr>
        <w:t>、</w:t>
      </w:r>
      <w:r>
        <w:rPr>
          <w:rFonts w:ascii="黑体" w:eastAsia="黑体" w:hAnsi="黑体" w:cs="黑体" w:hint="eastAsia"/>
          <w:kern w:val="0"/>
          <w:szCs w:val="21"/>
          <w:lang/>
        </w:rPr>
        <w:t>100%</w:t>
      </w:r>
      <w:r>
        <w:rPr>
          <w:rFonts w:ascii="黑体" w:eastAsia="黑体" w:hAnsi="黑体" w:cs="黑体" w:hint="eastAsia"/>
          <w:kern w:val="0"/>
          <w:szCs w:val="21"/>
          <w:lang/>
        </w:rPr>
        <w:t>）</w:t>
      </w:r>
      <w:r>
        <w:rPr>
          <w:rFonts w:ascii="黑体" w:eastAsia="黑体" w:hAnsi="黑体" w:cs="黑体" w:hint="eastAsia"/>
          <w:kern w:val="0"/>
          <w:szCs w:val="21"/>
          <w:lang/>
        </w:rPr>
        <w:t>mm</w:t>
      </w:r>
      <w:r>
        <w:rPr>
          <w:rFonts w:ascii="黑体" w:eastAsia="黑体" w:hAnsi="黑体" w:cs="黑体" w:hint="eastAsia"/>
          <w:kern w:val="0"/>
          <w:szCs w:val="21"/>
          <w:lang/>
        </w:rPr>
        <w:t>作为测量点。</w:t>
      </w:r>
      <w:r>
        <w:rPr>
          <w:rFonts w:ascii="黑体" w:eastAsia="黑体" w:hAnsi="黑体" w:cs="黑体" w:hint="eastAsia"/>
          <w:kern w:val="0"/>
          <w:szCs w:val="21"/>
          <w:lang/>
        </w:rPr>
        <w:t>当跌落试验机升到相应的跌落高度</w:t>
      </w:r>
      <w:r>
        <w:rPr>
          <w:rFonts w:ascii="黑体" w:eastAsia="黑体" w:hAnsi="黑体" w:cs="黑体" w:hint="eastAsia"/>
          <w:kern w:val="0"/>
          <w:szCs w:val="21"/>
          <w:lang/>
        </w:rPr>
        <w:t>时，用高度卡尺量</w:t>
      </w:r>
      <w:r>
        <w:rPr>
          <w:rFonts w:ascii="黑体" w:eastAsia="黑体" w:hAnsi="黑体" w:cs="黑体" w:hint="eastAsia"/>
          <w:kern w:val="0"/>
          <w:szCs w:val="21"/>
          <w:lang/>
        </w:rPr>
        <w:t>测量实际跌落</w:t>
      </w:r>
      <w:r>
        <w:rPr>
          <w:rFonts w:ascii="黑体" w:eastAsia="黑体" w:hAnsi="黑体" w:cs="黑体" w:hint="eastAsia"/>
          <w:kern w:val="0"/>
          <w:szCs w:val="21"/>
          <w:lang/>
        </w:rPr>
        <w:t>高度</w:t>
      </w:r>
      <w:r>
        <w:rPr>
          <w:rFonts w:ascii="黑体" w:eastAsia="黑体" w:hAnsi="黑体" w:cs="黑体" w:hint="eastAsia"/>
          <w:kern w:val="0"/>
          <w:szCs w:val="21"/>
          <w:lang/>
        </w:rPr>
        <w:t>（工作台面距离冲击面高度），</w:t>
      </w:r>
      <w:r>
        <w:rPr>
          <w:rFonts w:ascii="黑体" w:eastAsia="黑体" w:hAnsi="黑体" w:cs="黑体" w:hint="eastAsia"/>
          <w:kern w:val="0"/>
          <w:szCs w:val="21"/>
          <w:lang/>
        </w:rPr>
        <w:t>按进程顺序</w:t>
      </w:r>
      <w:r>
        <w:rPr>
          <w:rFonts w:ascii="黑体" w:eastAsia="黑体" w:hAnsi="黑体" w:cs="黑体" w:hint="eastAsia"/>
          <w:kern w:val="0"/>
          <w:szCs w:val="21"/>
          <w:lang/>
        </w:rPr>
        <w:t>至少</w:t>
      </w:r>
      <w:r>
        <w:rPr>
          <w:rFonts w:ascii="黑体" w:eastAsia="黑体" w:hAnsi="黑体" w:cs="黑体" w:hint="eastAsia"/>
          <w:kern w:val="0"/>
          <w:szCs w:val="21"/>
          <w:lang/>
        </w:rPr>
        <w:t>重复测量</w:t>
      </w:r>
      <w:r>
        <w:rPr>
          <w:rFonts w:ascii="黑体" w:eastAsia="黑体" w:hAnsi="黑体" w:cs="黑体" w:hint="eastAsia"/>
          <w:kern w:val="0"/>
          <w:szCs w:val="21"/>
          <w:lang/>
        </w:rPr>
        <w:t>3</w:t>
      </w:r>
      <w:r>
        <w:rPr>
          <w:rFonts w:ascii="黑体" w:eastAsia="黑体" w:hAnsi="黑体" w:cs="黑体" w:hint="eastAsia"/>
          <w:kern w:val="0"/>
          <w:szCs w:val="21"/>
          <w:lang/>
        </w:rPr>
        <w:t>次，每次测量完毕后，应重新置零，</w:t>
      </w:r>
      <w:r>
        <w:rPr>
          <w:rFonts w:ascii="黑体" w:eastAsia="黑体" w:hAnsi="黑体" w:cs="黑体" w:hint="eastAsia"/>
          <w:kern w:val="0"/>
          <w:szCs w:val="21"/>
          <w:lang/>
        </w:rPr>
        <w:t>再</w:t>
      </w:r>
      <w:r>
        <w:rPr>
          <w:rFonts w:ascii="黑体" w:eastAsia="黑体" w:hAnsi="黑体" w:cs="黑体" w:hint="eastAsia"/>
          <w:kern w:val="0"/>
          <w:szCs w:val="21"/>
          <w:lang/>
        </w:rPr>
        <w:t>进行下一次试验。</w:t>
      </w:r>
    </w:p>
    <w:p w:rsidR="009C4DDC" w:rsidRDefault="00057FEA">
      <w:pPr>
        <w:widowControl/>
        <w:jc w:val="left"/>
        <w:rPr>
          <w:rFonts w:ascii="黑体" w:eastAsia="黑体" w:hAnsi="黑体" w:cs="黑体"/>
          <w:kern w:val="0"/>
          <w:szCs w:val="21"/>
          <w:lang/>
        </w:rPr>
      </w:pPr>
      <w:r>
        <w:rPr>
          <w:rFonts w:ascii="黑体" w:eastAsia="黑体" w:hAnsi="黑体" w:cs="黑体"/>
          <w:kern w:val="0"/>
          <w:szCs w:val="21"/>
          <w:lang/>
        </w:rPr>
        <w:t>C.1.</w:t>
      </w:r>
      <w:r>
        <w:rPr>
          <w:rFonts w:ascii="黑体" w:eastAsia="黑体" w:hAnsi="黑体" w:cs="黑体" w:hint="eastAsia"/>
          <w:kern w:val="0"/>
          <w:szCs w:val="21"/>
          <w:lang/>
        </w:rPr>
        <w:t>2</w:t>
      </w:r>
      <w:r>
        <w:rPr>
          <w:rFonts w:ascii="黑体" w:eastAsia="黑体" w:hAnsi="黑体" w:cs="黑体"/>
          <w:kern w:val="0"/>
          <w:szCs w:val="21"/>
          <w:lang/>
        </w:rPr>
        <w:t xml:space="preserve"> </w:t>
      </w:r>
      <w:r>
        <w:rPr>
          <w:rFonts w:ascii="黑体" w:eastAsia="黑体" w:hAnsi="黑体" w:cs="黑体"/>
          <w:kern w:val="0"/>
          <w:szCs w:val="21"/>
          <w:lang/>
        </w:rPr>
        <w:t>标准不确定度分析及评定</w:t>
      </w:r>
    </w:p>
    <w:p w:rsidR="009C4DDC" w:rsidRDefault="00057FEA">
      <w:pPr>
        <w:widowControl/>
        <w:jc w:val="left"/>
        <w:rPr>
          <w:rFonts w:ascii="黑体" w:eastAsia="黑体" w:hAnsi="黑体" w:cs="黑体"/>
          <w:kern w:val="0"/>
          <w:szCs w:val="21"/>
          <w:lang/>
        </w:rPr>
      </w:pPr>
      <w:r>
        <w:rPr>
          <w:rFonts w:ascii="黑体" w:eastAsia="黑体" w:hAnsi="黑体" w:cs="黑体"/>
          <w:kern w:val="0"/>
          <w:szCs w:val="21"/>
          <w:lang/>
        </w:rPr>
        <w:t>C.1.</w:t>
      </w:r>
      <w:r>
        <w:rPr>
          <w:rFonts w:ascii="黑体" w:eastAsia="黑体" w:hAnsi="黑体" w:cs="黑体" w:hint="eastAsia"/>
          <w:kern w:val="0"/>
          <w:szCs w:val="21"/>
          <w:lang/>
        </w:rPr>
        <w:t>2</w:t>
      </w:r>
      <w:r>
        <w:rPr>
          <w:rFonts w:ascii="黑体" w:eastAsia="黑体" w:hAnsi="黑体" w:cs="黑体"/>
          <w:kern w:val="0"/>
          <w:szCs w:val="21"/>
          <w:lang/>
        </w:rPr>
        <w:t>.1</w:t>
      </w:r>
      <w:r>
        <w:rPr>
          <w:rFonts w:ascii="黑体" w:eastAsia="黑体" w:hAnsi="黑体" w:cs="黑体" w:hint="eastAsia"/>
          <w:kern w:val="0"/>
          <w:szCs w:val="21"/>
          <w:lang/>
        </w:rPr>
        <w:t>仪器</w:t>
      </w:r>
      <w:r>
        <w:rPr>
          <w:rFonts w:ascii="黑体" w:eastAsia="黑体" w:hAnsi="黑体" w:cs="黑体"/>
          <w:kern w:val="0"/>
          <w:szCs w:val="21"/>
          <w:lang/>
        </w:rPr>
        <w:t>测量重复性引起的不确定度</w:t>
      </w:r>
      <m:oMath>
        <m:r>
          <w:rPr>
            <w:rFonts w:ascii="Cambria Math" w:hAnsi="Cambria Math" w:cs="黑体"/>
            <w:kern w:val="0"/>
            <w:szCs w:val="21"/>
            <w:lang/>
          </w:rPr>
          <m:t>u</m:t>
        </m:r>
      </m:oMath>
      <w:r>
        <w:rPr>
          <w:rFonts w:hAnsi="Cambria Math" w:cs="黑体" w:hint="eastAsia"/>
          <w:kern w:val="0"/>
          <w:szCs w:val="21"/>
          <w:vertAlign w:val="subscript"/>
          <w:lang/>
        </w:rPr>
        <w:t>1</w:t>
      </w:r>
    </w:p>
    <w:p w:rsidR="009C4DDC" w:rsidRDefault="00057FEA">
      <w:pPr>
        <w:widowControl/>
        <w:jc w:val="left"/>
        <w:rPr>
          <w:rFonts w:ascii="黑体" w:eastAsia="黑体" w:hAnsi="黑体" w:cs="黑体"/>
          <w:kern w:val="0"/>
          <w:szCs w:val="21"/>
          <w:lang/>
        </w:rPr>
      </w:pPr>
      <w:r>
        <w:rPr>
          <w:rFonts w:ascii="黑体" w:eastAsia="黑体" w:hAnsi="黑体" w:cs="黑体"/>
          <w:kern w:val="0"/>
          <w:szCs w:val="21"/>
          <w:lang/>
        </w:rPr>
        <w:t>在校准规范规定条件下对</w:t>
      </w:r>
      <w:r>
        <w:rPr>
          <w:rFonts w:ascii="黑体" w:eastAsia="黑体" w:hAnsi="黑体" w:cs="黑体" w:hint="eastAsia"/>
          <w:kern w:val="0"/>
          <w:szCs w:val="21"/>
          <w:lang/>
        </w:rPr>
        <w:t>200mm</w:t>
      </w:r>
      <w:r>
        <w:rPr>
          <w:rFonts w:ascii="黑体" w:eastAsia="黑体" w:hAnsi="黑体" w:cs="黑体"/>
          <w:kern w:val="0"/>
          <w:szCs w:val="21"/>
          <w:lang/>
        </w:rPr>
        <w:t>的校准点进行</w:t>
      </w:r>
      <w:r>
        <w:rPr>
          <w:rFonts w:ascii="黑体" w:eastAsia="黑体" w:hAnsi="黑体" w:cs="黑体" w:hint="eastAsia"/>
          <w:kern w:val="0"/>
          <w:szCs w:val="21"/>
          <w:lang/>
        </w:rPr>
        <w:t>3</w:t>
      </w:r>
      <w:r>
        <w:rPr>
          <w:rFonts w:ascii="黑体" w:eastAsia="黑体" w:hAnsi="黑体" w:cs="黑体"/>
          <w:kern w:val="0"/>
          <w:szCs w:val="21"/>
          <w:lang/>
        </w:rPr>
        <w:t>次测量，得到</w:t>
      </w:r>
      <w:r>
        <w:rPr>
          <w:rFonts w:ascii="黑体" w:eastAsia="黑体" w:hAnsi="黑体" w:cs="黑体" w:hint="eastAsia"/>
          <w:kern w:val="0"/>
          <w:szCs w:val="21"/>
          <w:lang/>
        </w:rPr>
        <w:t>高度卡尺（</w:t>
      </w:r>
      <w:r>
        <w:rPr>
          <w:rFonts w:ascii="黑体" w:eastAsia="黑体" w:hAnsi="黑体" w:cs="黑体" w:hint="eastAsia"/>
          <w:kern w:val="0"/>
          <w:szCs w:val="21"/>
          <w:lang/>
        </w:rPr>
        <w:t>mm</w:t>
      </w:r>
      <w:r>
        <w:rPr>
          <w:rFonts w:ascii="黑体" w:eastAsia="黑体" w:hAnsi="黑体" w:cs="黑体" w:hint="eastAsia"/>
          <w:kern w:val="0"/>
          <w:szCs w:val="21"/>
          <w:lang/>
        </w:rPr>
        <w:t>）</w:t>
      </w:r>
      <w:r>
        <w:rPr>
          <w:rFonts w:ascii="黑体" w:eastAsia="黑体" w:hAnsi="黑体" w:cs="黑体" w:hint="eastAsia"/>
          <w:kern w:val="0"/>
          <w:szCs w:val="21"/>
          <w:lang/>
        </w:rPr>
        <w:t>的读数</w:t>
      </w:r>
      <w:r>
        <w:rPr>
          <w:rFonts w:ascii="黑体" w:eastAsia="黑体" w:hAnsi="黑体" w:cs="黑体"/>
          <w:kern w:val="0"/>
          <w:szCs w:val="21"/>
          <w:lang/>
        </w:rPr>
        <w:t>分别为</w:t>
      </w:r>
      <w:r>
        <w:rPr>
          <w:rFonts w:ascii="黑体" w:eastAsia="黑体" w:hAnsi="黑体" w:cs="黑体" w:hint="eastAsia"/>
          <w:kern w:val="0"/>
          <w:szCs w:val="21"/>
          <w:lang/>
        </w:rPr>
        <w:t>200.50</w:t>
      </w:r>
      <w:r>
        <w:rPr>
          <w:rFonts w:ascii="黑体" w:eastAsia="黑体" w:hAnsi="黑体" w:cs="黑体" w:hint="eastAsia"/>
          <w:kern w:val="0"/>
          <w:szCs w:val="21"/>
          <w:lang/>
        </w:rPr>
        <w:t>、</w:t>
      </w:r>
      <w:r>
        <w:rPr>
          <w:rFonts w:ascii="黑体" w:eastAsia="黑体" w:hAnsi="黑体" w:cs="黑体" w:hint="eastAsia"/>
          <w:kern w:val="0"/>
          <w:szCs w:val="21"/>
          <w:lang/>
        </w:rPr>
        <w:t>200.20</w:t>
      </w:r>
      <w:r>
        <w:rPr>
          <w:rFonts w:ascii="黑体" w:eastAsia="黑体" w:hAnsi="黑体" w:cs="黑体" w:hint="eastAsia"/>
          <w:kern w:val="0"/>
          <w:szCs w:val="21"/>
          <w:lang/>
        </w:rPr>
        <w:t>、</w:t>
      </w:r>
      <w:r>
        <w:rPr>
          <w:rFonts w:ascii="黑体" w:eastAsia="黑体" w:hAnsi="黑体" w:cs="黑体" w:hint="eastAsia"/>
          <w:kern w:val="0"/>
          <w:szCs w:val="21"/>
          <w:lang/>
        </w:rPr>
        <w:t>200.60</w:t>
      </w:r>
      <w:r>
        <w:rPr>
          <w:rFonts w:ascii="黑体" w:eastAsia="黑体" w:hAnsi="黑体" w:cs="黑体"/>
          <w:kern w:val="0"/>
          <w:szCs w:val="21"/>
          <w:lang/>
        </w:rPr>
        <w:t>，</w:t>
      </w:r>
      <w:r>
        <w:rPr>
          <w:rFonts w:ascii="黑体" w:eastAsia="黑体" w:hAnsi="黑体" w:cs="黑体" w:hint="eastAsia"/>
          <w:kern w:val="0"/>
          <w:szCs w:val="21"/>
          <w:lang/>
        </w:rPr>
        <w:t>测量值的平均值为</w:t>
      </w:r>
      <w:r>
        <w:rPr>
          <w:rFonts w:ascii="黑体" w:eastAsia="黑体" w:hAnsi="黑体" w:cs="黑体" w:hint="eastAsia"/>
          <w:kern w:val="0"/>
          <w:szCs w:val="21"/>
          <w:lang/>
        </w:rPr>
        <w:t>200.43mm</w:t>
      </w:r>
      <w:r>
        <w:rPr>
          <w:rFonts w:ascii="黑体" w:eastAsia="黑体" w:hAnsi="黑体" w:cs="黑体" w:hint="eastAsia"/>
          <w:kern w:val="0"/>
          <w:szCs w:val="21"/>
          <w:lang/>
        </w:rPr>
        <w:t>。求得测得值对其估计值的单次测量结果的标准不确定度为：</w:t>
      </w:r>
    </w:p>
    <w:p w:rsidR="009C4DDC" w:rsidRDefault="009C4DDC">
      <w:pPr>
        <w:widowControl/>
        <w:jc w:val="center"/>
        <w:rPr>
          <w:rFonts w:hAnsi="Cambria Math" w:cs="黑体" w:hint="eastAsia"/>
          <w:kern w:val="0"/>
          <w:szCs w:val="21"/>
          <w:lang/>
        </w:rPr>
      </w:pPr>
      <m:oMath>
        <m:sSub>
          <m:sSubPr>
            <m:ctrlPr>
              <w:rPr>
                <w:rFonts w:ascii="Cambria Math" w:hAnsi="Cambria Math" w:cs="黑体"/>
                <w:i/>
                <w:kern w:val="0"/>
                <w:szCs w:val="21"/>
                <w:lang/>
              </w:rPr>
            </m:ctrlPr>
          </m:sSubPr>
          <m:e>
            <m:r>
              <w:rPr>
                <w:rFonts w:ascii="Cambria Math" w:hAnsi="Cambria Math" w:cs="黑体"/>
                <w:kern w:val="0"/>
                <w:szCs w:val="21"/>
                <w:lang/>
              </w:rPr>
              <m:t>u</m:t>
            </m:r>
          </m:e>
          <m:sub>
            <m:r>
              <w:rPr>
                <w:rFonts w:ascii="Cambria Math" w:hAnsi="Cambria Math" w:cs="黑体"/>
                <w:kern w:val="0"/>
                <w:szCs w:val="21"/>
                <w:lang/>
              </w:rPr>
              <m:t>1</m:t>
            </m:r>
          </m:sub>
        </m:sSub>
        <m:r>
          <w:rPr>
            <w:rFonts w:ascii="Cambria Math" w:hAnsi="Cambria Math" w:cs="黑体"/>
            <w:kern w:val="0"/>
            <w:szCs w:val="21"/>
            <w:lang/>
          </w:rPr>
          <m:t>=</m:t>
        </m:r>
        <m:r>
          <w:rPr>
            <w:rFonts w:ascii="Cambria Math" w:hAnsi="Cambria Math" w:cs="黑体"/>
            <w:kern w:val="0"/>
            <w:szCs w:val="21"/>
            <w:lang/>
          </w:rPr>
          <m:t>s</m:t>
        </m:r>
        <m:r>
          <w:rPr>
            <w:rFonts w:ascii="Cambria Math" w:hAnsi="Cambria Math" w:cs="黑体"/>
            <w:kern w:val="0"/>
            <w:szCs w:val="21"/>
            <w:lang/>
          </w:rPr>
          <m:t>=</m:t>
        </m:r>
        <m:rad>
          <m:radPr>
            <m:degHide m:val="on"/>
            <m:ctrlPr>
              <w:rPr>
                <w:rFonts w:ascii="Cambria Math" w:hAnsi="Cambria Math" w:cs="黑体"/>
                <w:i/>
                <w:kern w:val="0"/>
                <w:szCs w:val="21"/>
                <w:lang/>
              </w:rPr>
            </m:ctrlPr>
          </m:radPr>
          <m:deg/>
          <m:e>
            <m:f>
              <m:fPr>
                <m:ctrlPr>
                  <w:rPr>
                    <w:rFonts w:ascii="Cambria Math" w:hAnsi="Cambria Math" w:cs="黑体"/>
                    <w:i/>
                    <w:kern w:val="0"/>
                    <w:szCs w:val="21"/>
                    <w:lang/>
                  </w:rPr>
                </m:ctrlPr>
              </m:fPr>
              <m:num>
                <m:nary>
                  <m:naryPr>
                    <m:chr m:val="∑"/>
                    <m:limLoc m:val="undOvr"/>
                    <m:ctrlPr>
                      <w:rPr>
                        <w:rFonts w:ascii="Cambria Math" w:hAnsi="Cambria Math" w:cs="黑体"/>
                        <w:i/>
                        <w:kern w:val="0"/>
                        <w:szCs w:val="21"/>
                        <w:lang/>
                      </w:rPr>
                    </m:ctrlPr>
                  </m:naryPr>
                  <m:sub>
                    <m:r>
                      <w:rPr>
                        <w:rFonts w:ascii="Cambria Math" w:hAnsi="Cambria Math" w:cs="黑体"/>
                        <w:kern w:val="0"/>
                        <w:szCs w:val="21"/>
                        <w:lang/>
                      </w:rPr>
                      <m:t>i=1</m:t>
                    </m:r>
                  </m:sub>
                  <m:sup>
                    <m:r>
                      <w:rPr>
                        <w:rFonts w:ascii="Cambria Math" w:hAnsi="Cambria Math" w:cs="黑体"/>
                        <w:kern w:val="0"/>
                        <w:szCs w:val="21"/>
                        <w:lang/>
                      </w:rPr>
                      <m:t>n</m:t>
                    </m:r>
                  </m:sup>
                  <m:e>
                    <m:sSup>
                      <m:sSupPr>
                        <m:ctrlPr>
                          <w:rPr>
                            <w:rFonts w:ascii="Cambria Math" w:hAnsi="Cambria Math" w:cs="黑体"/>
                            <w:i/>
                            <w:kern w:val="0"/>
                            <w:szCs w:val="21"/>
                            <w:lang/>
                          </w:rPr>
                        </m:ctrlPr>
                      </m:sSupPr>
                      <m:e>
                        <m:d>
                          <m:dPr>
                            <m:ctrlPr>
                              <w:rPr>
                                <w:rFonts w:ascii="Cambria Math" w:hAnsi="Cambria Math" w:cs="黑体"/>
                                <w:i/>
                                <w:kern w:val="0"/>
                                <w:szCs w:val="21"/>
                                <w:lang/>
                              </w:rPr>
                            </m:ctrlPr>
                          </m:dPr>
                          <m:e>
                            <m:sSub>
                              <m:sSubPr>
                                <m:ctrlPr>
                                  <w:rPr>
                                    <w:rFonts w:ascii="Cambria Math" w:hAnsi="Cambria Math" w:cs="黑体"/>
                                    <w:i/>
                                    <w:kern w:val="0"/>
                                    <w:szCs w:val="21"/>
                                    <w:lang/>
                                  </w:rPr>
                                </m:ctrlPr>
                              </m:sSubPr>
                              <m:e>
                                <m:r>
                                  <w:rPr>
                                    <w:rFonts w:ascii="Cambria Math" w:hAnsi="Cambria Math" w:cs="黑体"/>
                                    <w:kern w:val="0"/>
                                    <w:szCs w:val="21"/>
                                    <w:lang/>
                                  </w:rPr>
                                  <m:t>U</m:t>
                                </m:r>
                              </m:e>
                              <m:sub>
                                <m:r>
                                  <w:rPr>
                                    <w:rFonts w:ascii="Cambria Math" w:hAnsi="Cambria Math" w:cs="黑体"/>
                                    <w:kern w:val="0"/>
                                    <w:szCs w:val="21"/>
                                    <w:lang/>
                                  </w:rPr>
                                  <m:t>i</m:t>
                                </m:r>
                              </m:sub>
                            </m:sSub>
                            <m:r>
                              <w:rPr>
                                <w:rFonts w:ascii="Cambria Math" w:hAnsi="Cambria Math" w:cs="黑体"/>
                                <w:kern w:val="0"/>
                                <w:szCs w:val="21"/>
                                <w:lang/>
                              </w:rPr>
                              <m:t>-</m:t>
                            </m:r>
                            <m:acc>
                              <m:accPr>
                                <m:chr m:val="̅"/>
                                <m:ctrlPr>
                                  <w:rPr>
                                    <w:rFonts w:ascii="Cambria Math" w:hAnsi="Cambria Math" w:cs="黑体"/>
                                    <w:i/>
                                    <w:kern w:val="0"/>
                                    <w:szCs w:val="21"/>
                                    <w:lang/>
                                  </w:rPr>
                                </m:ctrlPr>
                              </m:accPr>
                              <m:e>
                                <m:r>
                                  <w:rPr>
                                    <w:rFonts w:ascii="Cambria Math" w:hAnsi="Cambria Math" w:cs="黑体"/>
                                    <w:kern w:val="0"/>
                                    <w:szCs w:val="21"/>
                                    <w:lang/>
                                  </w:rPr>
                                  <m:t>U</m:t>
                                </m:r>
                              </m:e>
                            </m:acc>
                          </m:e>
                        </m:d>
                      </m:e>
                      <m:sup>
                        <m:r>
                          <w:rPr>
                            <w:rFonts w:ascii="Cambria Math" w:hAnsi="Cambria Math" w:cs="黑体"/>
                            <w:kern w:val="0"/>
                            <w:szCs w:val="21"/>
                            <w:lang/>
                          </w:rPr>
                          <m:t>2</m:t>
                        </m:r>
                      </m:sup>
                    </m:sSup>
                  </m:e>
                </m:nary>
              </m:num>
              <m:den>
                <m:r>
                  <w:rPr>
                    <w:rFonts w:ascii="Cambria Math" w:hAnsi="Cambria Math" w:cs="黑体"/>
                    <w:kern w:val="0"/>
                    <w:szCs w:val="21"/>
                    <w:lang/>
                  </w:rPr>
                  <m:t>n-1</m:t>
                </m:r>
              </m:den>
            </m:f>
          </m:e>
        </m:rad>
      </m:oMath>
      <w:r w:rsidR="00057FEA">
        <w:rPr>
          <w:rFonts w:hAnsi="Cambria Math" w:cs="黑体" w:hint="eastAsia"/>
          <w:kern w:val="0"/>
          <w:szCs w:val="21"/>
          <w:lang/>
        </w:rPr>
        <w:t>=0.21mm</w:t>
      </w:r>
    </w:p>
    <w:p w:rsidR="009C4DDC" w:rsidRDefault="00057FEA">
      <w:pPr>
        <w:widowControl/>
        <w:jc w:val="left"/>
        <w:rPr>
          <w:rFonts w:hAnsi="Cambria Math" w:cs="黑体" w:hint="eastAsia"/>
          <w:kern w:val="0"/>
          <w:szCs w:val="21"/>
          <w:vertAlign w:val="subscript"/>
          <w:lang/>
        </w:rPr>
      </w:pPr>
      <w:r>
        <w:rPr>
          <w:rFonts w:ascii="黑体" w:eastAsia="黑体" w:hAnsi="黑体" w:cs="黑体"/>
          <w:kern w:val="0"/>
          <w:szCs w:val="21"/>
          <w:lang/>
        </w:rPr>
        <w:t>C.1.</w:t>
      </w:r>
      <w:r>
        <w:rPr>
          <w:rFonts w:ascii="黑体" w:eastAsia="黑体" w:hAnsi="黑体" w:cs="黑体" w:hint="eastAsia"/>
          <w:kern w:val="0"/>
          <w:szCs w:val="21"/>
          <w:lang/>
        </w:rPr>
        <w:t>2</w:t>
      </w:r>
      <w:r>
        <w:rPr>
          <w:rFonts w:ascii="黑体" w:eastAsia="黑体" w:hAnsi="黑体" w:cs="黑体"/>
          <w:kern w:val="0"/>
          <w:szCs w:val="21"/>
          <w:lang/>
        </w:rPr>
        <w:t>.</w:t>
      </w:r>
      <w:r>
        <w:rPr>
          <w:rFonts w:ascii="黑体" w:eastAsia="黑体" w:hAnsi="黑体" w:cs="黑体" w:hint="eastAsia"/>
          <w:kern w:val="0"/>
          <w:szCs w:val="21"/>
          <w:lang/>
        </w:rPr>
        <w:t>2</w:t>
      </w:r>
      <w:r>
        <w:rPr>
          <w:rFonts w:ascii="黑体" w:eastAsia="黑体" w:hAnsi="黑体" w:cs="黑体" w:hint="eastAsia"/>
          <w:kern w:val="0"/>
          <w:szCs w:val="21"/>
          <w:lang/>
        </w:rPr>
        <w:t>标准器</w:t>
      </w:r>
      <w:r>
        <w:rPr>
          <w:rFonts w:ascii="黑体" w:eastAsia="黑体" w:hAnsi="黑体" w:cs="黑体" w:hint="eastAsia"/>
          <w:kern w:val="0"/>
          <w:szCs w:val="21"/>
          <w:lang/>
        </w:rPr>
        <w:t>引入的</w:t>
      </w:r>
      <w:r>
        <w:rPr>
          <w:rFonts w:ascii="黑体" w:eastAsia="黑体" w:hAnsi="黑体" w:cs="黑体" w:hint="eastAsia"/>
          <w:kern w:val="0"/>
          <w:szCs w:val="21"/>
          <w:lang/>
        </w:rPr>
        <w:t>标准不确定度</w:t>
      </w:r>
      <m:oMath>
        <m:r>
          <w:rPr>
            <w:rFonts w:ascii="Cambria Math" w:hAnsi="Cambria Math" w:cs="黑体"/>
            <w:kern w:val="0"/>
            <w:szCs w:val="21"/>
            <w:lang/>
          </w:rPr>
          <m:t>u</m:t>
        </m:r>
      </m:oMath>
      <w:r>
        <w:rPr>
          <w:rFonts w:hAnsi="Cambria Math" w:cs="黑体" w:hint="eastAsia"/>
          <w:kern w:val="0"/>
          <w:szCs w:val="21"/>
          <w:vertAlign w:val="subscript"/>
          <w:lang/>
        </w:rPr>
        <w:t>2</w:t>
      </w:r>
    </w:p>
    <w:p w:rsidR="009C4DDC" w:rsidRDefault="00057FEA">
      <w:pPr>
        <w:widowControl/>
        <w:jc w:val="left"/>
        <w:rPr>
          <w:rFonts w:hAnsi="Cambria Math" w:cs="黑体" w:hint="eastAsia"/>
          <w:kern w:val="0"/>
          <w:szCs w:val="21"/>
          <w:lang/>
        </w:rPr>
      </w:pPr>
      <w:r>
        <w:rPr>
          <w:rFonts w:hAnsi="Cambria Math" w:cs="黑体" w:hint="eastAsia"/>
          <w:kern w:val="0"/>
          <w:szCs w:val="21"/>
          <w:lang/>
        </w:rPr>
        <w:t>由上一级证书给出的标准器的最大允许误差为±</w:t>
      </w:r>
      <w:r>
        <w:rPr>
          <w:rFonts w:hAnsi="Cambria Math" w:cs="黑体" w:hint="eastAsia"/>
          <w:kern w:val="0"/>
          <w:szCs w:val="21"/>
          <w:lang/>
        </w:rPr>
        <w:t>0.05mm</w:t>
      </w:r>
      <w:r>
        <w:rPr>
          <w:rFonts w:hAnsi="Cambria Math" w:cs="黑体" w:hint="eastAsia"/>
          <w:kern w:val="0"/>
          <w:szCs w:val="21"/>
          <w:lang/>
        </w:rPr>
        <w:t>，不确定度分量按均匀分布处理，得到</w:t>
      </w:r>
    </w:p>
    <w:p w:rsidR="009C4DDC" w:rsidRDefault="009C4DDC">
      <w:pPr>
        <w:widowControl/>
        <w:jc w:val="left"/>
        <w:rPr>
          <w:rFonts w:ascii="黑体" w:eastAsia="黑体" w:hAnsi="黑体" w:cs="黑体"/>
          <w:kern w:val="0"/>
          <w:szCs w:val="21"/>
          <w:lang/>
        </w:rPr>
      </w:pPr>
      <m:oMathPara>
        <m:oMath>
          <m:sSub>
            <m:sSubPr>
              <m:ctrlPr>
                <w:rPr>
                  <w:rFonts w:ascii="Cambria Math" w:eastAsia="黑体" w:hAnsi="Cambria Math" w:cs="黑体"/>
                  <w:i/>
                  <w:kern w:val="0"/>
                  <w:szCs w:val="21"/>
                  <w:lang/>
                </w:rPr>
              </m:ctrlPr>
            </m:sSubPr>
            <m:e>
              <m:r>
                <w:rPr>
                  <w:rFonts w:ascii="Cambria Math" w:eastAsia="黑体" w:hAnsi="Cambria Math" w:cs="黑体" w:hint="eastAsia"/>
                  <w:kern w:val="0"/>
                  <w:szCs w:val="21"/>
                  <w:lang/>
                </w:rPr>
                <m:t>u</m:t>
              </m:r>
            </m:e>
            <m:sub>
              <m:r>
                <w:rPr>
                  <w:rFonts w:ascii="Cambria Math" w:eastAsia="黑体" w:hAnsi="Cambria Math" w:cs="黑体"/>
                  <w:kern w:val="0"/>
                  <w:szCs w:val="21"/>
                  <w:lang/>
                </w:rPr>
                <m:t>2</m:t>
              </m:r>
            </m:sub>
          </m:sSub>
          <m:r>
            <w:rPr>
              <w:rFonts w:ascii="Cambria Math" w:eastAsia="黑体" w:hAnsi="Cambria Math" w:cs="黑体"/>
              <w:kern w:val="0"/>
              <w:szCs w:val="21"/>
              <w:lang/>
            </w:rPr>
            <m:t>=</m:t>
          </m:r>
          <m:r>
            <w:rPr>
              <w:rFonts w:ascii="Cambria Math" w:eastAsia="黑体" w:hAnsi="Cambria Math" w:cs="黑体"/>
              <w:kern w:val="0"/>
              <w:szCs w:val="21"/>
              <w:lang/>
            </w:rPr>
            <m:t>s</m:t>
          </m:r>
          <m:r>
            <w:rPr>
              <w:rFonts w:ascii="Cambria Math" w:eastAsia="黑体" w:hAnsi="Cambria Math" w:cs="黑体"/>
              <w:kern w:val="0"/>
              <w:szCs w:val="21"/>
              <w:lang/>
            </w:rPr>
            <m:t>=</m:t>
          </m:r>
          <m:f>
            <m:fPr>
              <m:ctrlPr>
                <w:rPr>
                  <w:rFonts w:ascii="Cambria Math" w:eastAsia="黑体" w:hAnsi="Cambria Math" w:cs="黑体"/>
                  <w:i/>
                  <w:kern w:val="0"/>
                  <w:szCs w:val="21"/>
                  <w:lang/>
                </w:rPr>
              </m:ctrlPr>
            </m:fPr>
            <m:num>
              <m:r>
                <w:rPr>
                  <w:rFonts w:ascii="Cambria Math" w:eastAsia="黑体" w:hAnsi="Cambria Math" w:cs="黑体"/>
                  <w:kern w:val="0"/>
                  <w:szCs w:val="21"/>
                  <w:lang/>
                </w:rPr>
                <m:t>0.05</m:t>
              </m:r>
              <m:ctrlPr>
                <w:rPr>
                  <w:rFonts w:ascii="Cambria Math" w:eastAsia="黑体" w:hAnsi="Cambria Math" w:cs="黑体" w:hint="eastAsia"/>
                  <w:i/>
                  <w:kern w:val="0"/>
                  <w:szCs w:val="21"/>
                  <w:lang/>
                </w:rPr>
              </m:ctrlPr>
            </m:num>
            <m:den>
              <m:rad>
                <m:radPr>
                  <m:degHide m:val="on"/>
                  <m:ctrlPr>
                    <w:rPr>
                      <w:rFonts w:ascii="Cambria Math" w:eastAsia="黑体" w:hAnsi="Cambria Math" w:cs="黑体"/>
                      <w:i/>
                      <w:kern w:val="0"/>
                      <w:szCs w:val="21"/>
                      <w:lang/>
                    </w:rPr>
                  </m:ctrlPr>
                </m:radPr>
                <m:deg/>
                <m:e>
                  <m:r>
                    <w:rPr>
                      <w:rFonts w:ascii="Cambria Math" w:eastAsia="黑体" w:hAnsi="Cambria Math" w:cs="黑体"/>
                      <w:kern w:val="0"/>
                      <w:szCs w:val="21"/>
                      <w:lang/>
                    </w:rPr>
                    <m:t>3</m:t>
                  </m:r>
                </m:e>
              </m:rad>
            </m:den>
          </m:f>
          <m:r>
            <m:rPr>
              <m:sty m:val="p"/>
            </m:rPr>
            <w:rPr>
              <w:rFonts w:ascii="Cambria Math" w:hAnsi="Cambria Math" w:cs="黑体"/>
              <w:kern w:val="0"/>
              <w:szCs w:val="21"/>
              <w:lang/>
            </w:rPr>
            <m:t>=</m:t>
          </m:r>
          <m:r>
            <w:rPr>
              <w:rFonts w:ascii="Cambria Math" w:eastAsia="黑体" w:hAnsi="Cambria Math" w:cs="黑体"/>
              <w:kern w:val="0"/>
              <w:szCs w:val="21"/>
              <w:lang/>
            </w:rPr>
            <m:t>0.03</m:t>
          </m:r>
          <m:r>
            <w:rPr>
              <w:rFonts w:ascii="Cambria Math" w:eastAsia="黑体" w:hAnsi="Cambria Math" w:cs="黑体"/>
              <w:kern w:val="0"/>
              <w:szCs w:val="21"/>
              <w:lang/>
            </w:rPr>
            <m:t>mm</m:t>
          </m:r>
        </m:oMath>
      </m:oMathPara>
    </w:p>
    <w:p w:rsidR="009C4DDC" w:rsidRDefault="00057FEA">
      <w:pPr>
        <w:widowControl/>
        <w:jc w:val="left"/>
        <w:rPr>
          <w:rFonts w:ascii="黑体" w:eastAsia="黑体" w:hAnsi="黑体" w:cs="黑体"/>
          <w:kern w:val="0"/>
          <w:szCs w:val="21"/>
          <w:lang/>
        </w:rPr>
      </w:pPr>
      <w:r>
        <w:rPr>
          <w:rFonts w:ascii="黑体" w:eastAsia="黑体" w:hAnsi="黑体" w:cs="黑体"/>
          <w:kern w:val="0"/>
          <w:szCs w:val="21"/>
          <w:lang/>
        </w:rPr>
        <w:t>C.1.</w:t>
      </w:r>
      <w:r>
        <w:rPr>
          <w:rFonts w:ascii="黑体" w:eastAsia="黑体" w:hAnsi="黑体" w:cs="黑体" w:hint="eastAsia"/>
          <w:kern w:val="0"/>
          <w:szCs w:val="21"/>
          <w:lang/>
        </w:rPr>
        <w:t>3</w:t>
      </w:r>
      <w:r>
        <w:rPr>
          <w:rFonts w:ascii="黑体" w:eastAsia="黑体" w:hAnsi="黑体" w:cs="黑体" w:hint="eastAsia"/>
          <w:kern w:val="0"/>
          <w:szCs w:val="21"/>
          <w:lang/>
        </w:rPr>
        <w:t>合成标准不确定度</w:t>
      </w:r>
      <w:r>
        <w:rPr>
          <w:rFonts w:ascii="黑体" w:eastAsia="黑体" w:hAnsi="黑体" w:cs="黑体" w:hint="eastAsia"/>
          <w:kern w:val="0"/>
          <w:szCs w:val="21"/>
          <w:lang/>
        </w:rPr>
        <w:t>u</w:t>
      </w:r>
    </w:p>
    <w:p w:rsidR="009C4DDC" w:rsidRDefault="00057FEA">
      <w:pPr>
        <w:widowControl/>
        <w:jc w:val="left"/>
        <w:rPr>
          <w:rFonts w:ascii="黑体" w:eastAsia="黑体" w:hAnsi="黑体" w:cs="黑体"/>
          <w:kern w:val="0"/>
          <w:szCs w:val="21"/>
          <w:lang/>
        </w:rPr>
      </w:pPr>
      <w:r>
        <w:rPr>
          <w:rFonts w:eastAsia="黑体" w:hAnsi="Cambria Math" w:cs="黑体" w:hint="eastAsia"/>
          <w:kern w:val="0"/>
          <w:szCs w:val="21"/>
          <w:lang/>
        </w:rPr>
        <w:t>u</w:t>
      </w:r>
      <m:oMath>
        <m:r>
          <w:rPr>
            <w:rFonts w:ascii="Cambria Math" w:eastAsia="黑体" w:hAnsi="Cambria Math" w:cs="黑体"/>
            <w:kern w:val="0"/>
            <w:szCs w:val="21"/>
            <w:lang/>
          </w:rPr>
          <m:t>=</m:t>
        </m:r>
        <m:rad>
          <m:radPr>
            <m:degHide m:val="on"/>
            <m:ctrlPr>
              <w:rPr>
                <w:rFonts w:ascii="Cambria Math" w:eastAsia="黑体" w:hAnsi="Cambria Math" w:cs="黑体"/>
                <w:i/>
                <w:kern w:val="0"/>
                <w:szCs w:val="21"/>
                <w:lang/>
              </w:rPr>
            </m:ctrlPr>
          </m:radPr>
          <m:deg/>
          <m:e>
            <m:sSup>
              <m:sSupPr>
                <m:ctrlPr>
                  <w:rPr>
                    <w:rFonts w:ascii="Cambria Math" w:eastAsia="黑体" w:hAnsi="Cambria Math" w:cs="黑体"/>
                    <w:i/>
                    <w:kern w:val="0"/>
                    <w:szCs w:val="21"/>
                    <w:lang/>
                  </w:rPr>
                </m:ctrlPr>
              </m:sSupPr>
              <m:e>
                <m:sSub>
                  <m:sSubPr>
                    <m:ctrlPr>
                      <w:rPr>
                        <w:rFonts w:ascii="Cambria Math" w:eastAsia="黑体" w:hAnsi="Cambria Math" w:cs="黑体"/>
                        <w:i/>
                        <w:kern w:val="0"/>
                        <w:szCs w:val="21"/>
                        <w:lang/>
                      </w:rPr>
                    </m:ctrlPr>
                  </m:sSubPr>
                  <m:e>
                    <m:r>
                      <w:rPr>
                        <w:rFonts w:ascii="Cambria Math" w:eastAsia="黑体" w:hAnsi="Cambria Math" w:cs="黑体"/>
                        <w:kern w:val="0"/>
                        <w:szCs w:val="21"/>
                        <w:lang/>
                      </w:rPr>
                      <m:t>u</m:t>
                    </m:r>
                  </m:e>
                  <m:sub>
                    <m:r>
                      <w:rPr>
                        <w:rFonts w:ascii="Cambria Math" w:eastAsia="黑体" w:hAnsi="Cambria Math" w:cs="黑体"/>
                        <w:kern w:val="0"/>
                        <w:szCs w:val="21"/>
                        <w:lang/>
                      </w:rPr>
                      <m:t>1</m:t>
                    </m:r>
                  </m:sub>
                </m:sSub>
              </m:e>
              <m:sup>
                <m:r>
                  <w:rPr>
                    <w:rFonts w:ascii="Cambria Math" w:eastAsia="黑体" w:hAnsi="Cambria Math" w:cs="黑体"/>
                    <w:kern w:val="0"/>
                    <w:szCs w:val="21"/>
                    <w:lang/>
                  </w:rPr>
                  <m:t>2</m:t>
                </m:r>
              </m:sup>
            </m:sSup>
            <m:r>
              <w:rPr>
                <w:rFonts w:ascii="Cambria Math" w:eastAsia="黑体" w:hAnsi="Cambria Math" w:cs="黑体"/>
                <w:kern w:val="0"/>
                <w:szCs w:val="21"/>
                <w:lang/>
              </w:rPr>
              <m:t>+</m:t>
            </m:r>
            <m:sSup>
              <m:sSupPr>
                <m:ctrlPr>
                  <w:rPr>
                    <w:rFonts w:ascii="Cambria Math" w:eastAsia="黑体" w:hAnsi="Cambria Math" w:cs="黑体"/>
                    <w:i/>
                    <w:kern w:val="0"/>
                    <w:szCs w:val="21"/>
                    <w:lang/>
                  </w:rPr>
                </m:ctrlPr>
              </m:sSupPr>
              <m:e>
                <m:sSub>
                  <m:sSubPr>
                    <m:ctrlPr>
                      <w:rPr>
                        <w:rFonts w:ascii="Cambria Math" w:eastAsia="黑体" w:hAnsi="Cambria Math" w:cs="黑体"/>
                        <w:i/>
                        <w:kern w:val="0"/>
                        <w:szCs w:val="21"/>
                        <w:lang/>
                      </w:rPr>
                    </m:ctrlPr>
                  </m:sSubPr>
                  <m:e>
                    <m:r>
                      <w:rPr>
                        <w:rFonts w:ascii="Cambria Math" w:eastAsia="黑体" w:hAnsi="Cambria Math" w:cs="黑体"/>
                        <w:kern w:val="0"/>
                        <w:szCs w:val="21"/>
                        <w:lang/>
                      </w:rPr>
                      <m:t>u</m:t>
                    </m:r>
                  </m:e>
                  <m:sub>
                    <m:r>
                      <w:rPr>
                        <w:rFonts w:ascii="Cambria Math" w:eastAsia="黑体" w:hAnsi="Cambria Math" w:cs="黑体"/>
                        <w:kern w:val="0"/>
                        <w:szCs w:val="21"/>
                        <w:lang/>
                      </w:rPr>
                      <m:t>2</m:t>
                    </m:r>
                  </m:sub>
                </m:sSub>
              </m:e>
              <m:sup>
                <m:r>
                  <w:rPr>
                    <w:rFonts w:ascii="Cambria Math" w:eastAsia="黑体" w:hAnsi="Cambria Math" w:cs="黑体"/>
                    <w:kern w:val="0"/>
                    <w:szCs w:val="21"/>
                    <w:lang/>
                  </w:rPr>
                  <m:t>2</m:t>
                </m:r>
              </m:sup>
            </m:sSup>
          </m:e>
        </m:rad>
      </m:oMath>
      <w:r>
        <w:rPr>
          <w:rFonts w:eastAsia="黑体" w:hAnsi="Cambria Math" w:cs="黑体" w:hint="eastAsia"/>
          <w:kern w:val="0"/>
          <w:szCs w:val="21"/>
          <w:lang/>
        </w:rPr>
        <w:t>=0.21mm</w:t>
      </w:r>
    </w:p>
    <w:p w:rsidR="009C4DDC" w:rsidRDefault="00057FEA">
      <w:pPr>
        <w:widowControl/>
        <w:jc w:val="left"/>
        <w:rPr>
          <w:rFonts w:ascii="黑体" w:eastAsia="黑体" w:hAnsi="黑体" w:cs="黑体"/>
          <w:i/>
          <w:kern w:val="0"/>
          <w:szCs w:val="21"/>
          <w:vertAlign w:val="subscript"/>
          <w:lang/>
        </w:rPr>
      </w:pPr>
      <w:r>
        <w:rPr>
          <w:rFonts w:ascii="黑体" w:eastAsia="黑体" w:hAnsi="黑体" w:cs="黑体"/>
          <w:kern w:val="0"/>
          <w:szCs w:val="21"/>
          <w:lang/>
        </w:rPr>
        <w:t>C.1.</w:t>
      </w:r>
      <w:r>
        <w:rPr>
          <w:rFonts w:ascii="黑体" w:eastAsia="黑体" w:hAnsi="黑体" w:cs="黑体" w:hint="eastAsia"/>
          <w:kern w:val="0"/>
          <w:szCs w:val="21"/>
          <w:lang/>
        </w:rPr>
        <w:t>4</w:t>
      </w:r>
      <w:r>
        <w:rPr>
          <w:rFonts w:ascii="黑体" w:eastAsia="黑体" w:hAnsi="黑体" w:cs="黑体" w:hint="eastAsia"/>
          <w:kern w:val="0"/>
          <w:szCs w:val="21"/>
          <w:lang/>
        </w:rPr>
        <w:t>扩展不确定度</w:t>
      </w:r>
    </w:p>
    <w:p w:rsidR="009C4DDC" w:rsidRDefault="00057FEA">
      <w:pPr>
        <w:widowControl/>
        <w:jc w:val="left"/>
        <w:rPr>
          <w:rFonts w:ascii="黑体" w:eastAsia="黑体" w:hAnsi="黑体" w:cs="黑体"/>
          <w:kern w:val="0"/>
          <w:szCs w:val="21"/>
          <w:lang/>
        </w:rPr>
      </w:pPr>
      <w:r>
        <w:rPr>
          <w:rFonts w:ascii="黑体" w:eastAsia="黑体" w:hAnsi="黑体" w:cs="黑体"/>
          <w:kern w:val="0"/>
          <w:szCs w:val="21"/>
          <w:lang/>
        </w:rPr>
        <w:t>取置信概率为</w:t>
      </w:r>
      <w:r>
        <w:rPr>
          <w:rFonts w:ascii="黑体" w:eastAsia="黑体" w:hAnsi="黑体" w:cs="黑体"/>
          <w:kern w:val="0"/>
          <w:szCs w:val="21"/>
          <w:lang/>
        </w:rPr>
        <w:t>0.95</w:t>
      </w:r>
      <w:r>
        <w:rPr>
          <w:rFonts w:ascii="黑体" w:eastAsia="黑体" w:hAnsi="黑体" w:cs="黑体"/>
          <w:kern w:val="0"/>
          <w:szCs w:val="21"/>
          <w:lang/>
        </w:rPr>
        <w:t>，包含因子</w:t>
      </w:r>
      <w:r>
        <w:rPr>
          <w:rFonts w:ascii="黑体" w:eastAsia="黑体" w:hAnsi="黑体" w:cs="黑体"/>
          <w:i/>
          <w:kern w:val="0"/>
          <w:szCs w:val="21"/>
          <w:lang/>
        </w:rPr>
        <w:t>k</w:t>
      </w:r>
      <w:r>
        <w:rPr>
          <w:rFonts w:ascii="黑体" w:eastAsia="黑体" w:hAnsi="黑体" w:cs="黑体"/>
          <w:kern w:val="0"/>
          <w:szCs w:val="21"/>
          <w:lang/>
        </w:rPr>
        <w:t>=2</w:t>
      </w:r>
      <w:r>
        <w:rPr>
          <w:rFonts w:ascii="黑体" w:eastAsia="黑体" w:hAnsi="黑体" w:cs="黑体"/>
          <w:kern w:val="0"/>
          <w:szCs w:val="21"/>
          <w:lang/>
        </w:rPr>
        <w:t>，</w:t>
      </w:r>
      <w:r>
        <w:rPr>
          <w:rFonts w:ascii="黑体" w:eastAsia="黑体" w:hAnsi="黑体" w:cs="黑体" w:hint="eastAsia"/>
          <w:kern w:val="0"/>
          <w:szCs w:val="21"/>
          <w:lang/>
        </w:rPr>
        <w:t>则跌落高度</w:t>
      </w:r>
      <w:r>
        <w:rPr>
          <w:rFonts w:ascii="黑体" w:eastAsia="黑体" w:hAnsi="黑体" w:cs="黑体"/>
          <w:kern w:val="0"/>
          <w:szCs w:val="21"/>
          <w:lang/>
        </w:rPr>
        <w:t>示值误差的测量不确定度</w:t>
      </w:r>
    </w:p>
    <w:p w:rsidR="009C4DDC" w:rsidRDefault="009C4DDC">
      <w:pPr>
        <w:widowControl/>
        <w:jc w:val="left"/>
        <w:rPr>
          <w:rFonts w:hAnsi="Cambria Math" w:cs="黑体" w:hint="eastAsia"/>
          <w:kern w:val="0"/>
          <w:szCs w:val="21"/>
          <w:lang/>
        </w:rPr>
      </w:pPr>
      <m:oMath>
        <m:sSub>
          <m:sSubPr>
            <m:ctrlPr>
              <w:rPr>
                <w:rFonts w:ascii="Cambria Math" w:hAnsi="Cambria Math" w:cs="黑体"/>
                <w:i/>
                <w:kern w:val="0"/>
                <w:szCs w:val="21"/>
                <w:lang/>
              </w:rPr>
            </m:ctrlPr>
          </m:sSubPr>
          <m:e>
            <m:r>
              <w:rPr>
                <w:rFonts w:ascii="Cambria Math" w:hAnsi="Cambria Math" w:cs="黑体"/>
                <w:kern w:val="0"/>
                <w:szCs w:val="21"/>
                <w:lang/>
              </w:rPr>
              <m:t>U</m:t>
            </m:r>
          </m:e>
          <m:sub>
            <m:r>
              <w:rPr>
                <w:rFonts w:ascii="Cambria Math" w:hAnsi="Cambria Math" w:cs="黑体"/>
                <w:kern w:val="0"/>
                <w:szCs w:val="21"/>
                <w:lang/>
              </w:rPr>
              <m:t>rel</m:t>
            </m:r>
          </m:sub>
        </m:sSub>
        <m:r>
          <w:rPr>
            <w:rFonts w:ascii="Cambria Math" w:hAnsi="Cambria Math" w:cs="黑体"/>
            <w:kern w:val="0"/>
            <w:szCs w:val="21"/>
            <w:lang/>
          </w:rPr>
          <m:t>=</m:t>
        </m:r>
        <m:r>
          <w:rPr>
            <w:rFonts w:ascii="Cambria Math" w:hAnsi="Cambria Math" w:cs="黑体"/>
            <w:kern w:val="0"/>
            <w:szCs w:val="21"/>
            <w:lang/>
          </w:rPr>
          <m:t>ku</m:t>
        </m:r>
        <m:r>
          <w:rPr>
            <w:rFonts w:ascii="Cambria Math" w:hAnsi="Cambria Math" w:cs="黑体"/>
            <w:kern w:val="0"/>
            <w:szCs w:val="21"/>
            <w:lang/>
          </w:rPr>
          <m:t>=0.42</m:t>
        </m:r>
        <m:r>
          <w:rPr>
            <w:rFonts w:ascii="Cambria Math" w:hAnsi="Cambria Math" w:cs="黑体"/>
            <w:kern w:val="0"/>
            <w:szCs w:val="21"/>
            <w:lang/>
          </w:rPr>
          <m:t>mm</m:t>
        </m:r>
      </m:oMath>
      <w:r w:rsidR="00057FEA">
        <w:rPr>
          <w:rFonts w:hAnsi="Cambria Math" w:cs="黑体" w:hint="eastAsia"/>
          <w:kern w:val="0"/>
          <w:szCs w:val="21"/>
          <w:lang/>
        </w:rPr>
        <w:t>（</w:t>
      </w:r>
      <w:r w:rsidR="00057FEA">
        <w:rPr>
          <w:rFonts w:hAnsi="Cambria Math" w:cs="黑体" w:hint="eastAsia"/>
          <w:kern w:val="0"/>
          <w:szCs w:val="21"/>
          <w:lang/>
        </w:rPr>
        <w:t>k=2</w:t>
      </w:r>
      <w:r w:rsidR="00057FEA">
        <w:rPr>
          <w:rFonts w:hAnsi="Cambria Math" w:cs="黑体" w:hint="eastAsia"/>
          <w:kern w:val="0"/>
          <w:szCs w:val="21"/>
          <w:lang/>
        </w:rPr>
        <w:t>）</w:t>
      </w:r>
    </w:p>
    <w:p w:rsidR="009C4DDC" w:rsidRDefault="009C4DDC">
      <w:pPr>
        <w:widowControl/>
        <w:jc w:val="left"/>
        <w:rPr>
          <w:ins w:id="8" w:author="Administrator" w:date="2022-07-12T15:10:00Z"/>
          <w:rFonts w:hAnsi="Cambria Math" w:cs="黑体" w:hint="eastAsia"/>
          <w:kern w:val="0"/>
          <w:szCs w:val="21"/>
          <w:lang/>
        </w:rPr>
      </w:pPr>
    </w:p>
    <w:p w:rsidR="009C4DDC" w:rsidRDefault="00057FEA">
      <w:pPr>
        <w:widowControl/>
        <w:jc w:val="left"/>
        <w:rPr>
          <w:rFonts w:ascii="宋体" w:hAnsi="宋体"/>
          <w:bCs/>
          <w:szCs w:val="21"/>
        </w:rPr>
      </w:pPr>
      <w:r>
        <w:rPr>
          <w:rFonts w:hAnsi="Cambria Math" w:cs="黑体" w:hint="eastAsia"/>
          <w:kern w:val="0"/>
          <w:szCs w:val="21"/>
          <w:lang/>
        </w:rPr>
        <w:t xml:space="preserve">C.2 </w:t>
      </w:r>
      <w:r>
        <w:rPr>
          <w:rFonts w:ascii="黑体" w:eastAsia="黑体" w:hAnsi="黑体" w:cs="黑体" w:hint="eastAsia"/>
          <w:kern w:val="0"/>
          <w:szCs w:val="21"/>
          <w:lang/>
        </w:rPr>
        <w:t>托板工作面与水平面的夹角</w:t>
      </w:r>
      <w:r>
        <w:rPr>
          <w:rFonts w:ascii="黑体" w:eastAsia="黑体" w:hAnsi="黑体" w:cs="黑体"/>
          <w:kern w:val="0"/>
          <w:szCs w:val="21"/>
          <w:lang/>
        </w:rPr>
        <w:t>测量不确定度</w:t>
      </w:r>
    </w:p>
    <w:p w:rsidR="009C4DDC" w:rsidRDefault="00057FEA">
      <w:pPr>
        <w:widowControl/>
        <w:jc w:val="left"/>
        <w:rPr>
          <w:rFonts w:ascii="黑体" w:eastAsia="黑体" w:hAnsi="黑体" w:cs="黑体"/>
          <w:kern w:val="0"/>
          <w:szCs w:val="21"/>
          <w:lang/>
        </w:rPr>
      </w:pPr>
      <w:r>
        <w:rPr>
          <w:rFonts w:ascii="宋体" w:hAnsi="宋体" w:hint="eastAsia"/>
          <w:bCs/>
          <w:szCs w:val="21"/>
        </w:rPr>
        <w:t xml:space="preserve">C.2.1 </w:t>
      </w:r>
      <w:r>
        <w:rPr>
          <w:rFonts w:ascii="宋体" w:hAnsi="宋体" w:hint="eastAsia"/>
          <w:bCs/>
          <w:szCs w:val="21"/>
        </w:rPr>
        <w:t>测量方法：</w:t>
      </w:r>
      <w:r>
        <w:rPr>
          <w:rFonts w:hAnsi="Cambria Math" w:hint="eastAsia"/>
          <w:bCs/>
          <w:color w:val="000000"/>
          <w:szCs w:val="21"/>
        </w:rPr>
        <w:t>把水平角度测试仪放在托板工作面上，分别在托板工作面的长边、短边和对角线位置上进行测量，</w:t>
      </w:r>
      <w:r>
        <w:rPr>
          <w:rFonts w:ascii="黑体" w:eastAsia="黑体" w:hAnsi="黑体" w:cs="黑体" w:hint="eastAsia"/>
          <w:kern w:val="0"/>
          <w:szCs w:val="21"/>
          <w:lang/>
        </w:rPr>
        <w:t>至少</w:t>
      </w:r>
      <w:r>
        <w:rPr>
          <w:rFonts w:ascii="黑体" w:eastAsia="黑体" w:hAnsi="黑体" w:cs="黑体" w:hint="eastAsia"/>
          <w:kern w:val="0"/>
          <w:szCs w:val="21"/>
          <w:lang/>
        </w:rPr>
        <w:t>重复测量</w:t>
      </w:r>
      <w:r>
        <w:rPr>
          <w:rFonts w:ascii="黑体" w:eastAsia="黑体" w:hAnsi="黑体" w:cs="黑体" w:hint="eastAsia"/>
          <w:kern w:val="0"/>
          <w:szCs w:val="21"/>
          <w:lang/>
        </w:rPr>
        <w:t>3</w:t>
      </w:r>
      <w:r>
        <w:rPr>
          <w:rFonts w:ascii="黑体" w:eastAsia="黑体" w:hAnsi="黑体" w:cs="黑体" w:hint="eastAsia"/>
          <w:kern w:val="0"/>
          <w:szCs w:val="21"/>
          <w:lang/>
        </w:rPr>
        <w:t>次</w:t>
      </w:r>
      <w:r>
        <w:rPr>
          <w:rFonts w:ascii="黑体" w:eastAsia="黑体" w:hAnsi="黑体" w:cs="黑体" w:hint="eastAsia"/>
          <w:kern w:val="0"/>
          <w:szCs w:val="21"/>
          <w:lang/>
        </w:rPr>
        <w:t>。</w:t>
      </w:r>
    </w:p>
    <w:p w:rsidR="009C4DDC" w:rsidRDefault="00057FEA">
      <w:pPr>
        <w:widowControl/>
        <w:jc w:val="left"/>
        <w:rPr>
          <w:rFonts w:ascii="黑体" w:eastAsia="黑体" w:hAnsi="黑体" w:cs="黑体"/>
          <w:kern w:val="0"/>
          <w:szCs w:val="21"/>
          <w:lang/>
        </w:rPr>
      </w:pPr>
      <w:r>
        <w:rPr>
          <w:rFonts w:ascii="黑体" w:eastAsia="黑体" w:hAnsi="黑体" w:cs="黑体"/>
          <w:kern w:val="0"/>
          <w:szCs w:val="21"/>
          <w:lang/>
        </w:rPr>
        <w:t>C.</w:t>
      </w:r>
      <w:r>
        <w:rPr>
          <w:rFonts w:ascii="黑体" w:eastAsia="黑体" w:hAnsi="黑体" w:cs="黑体" w:hint="eastAsia"/>
          <w:kern w:val="0"/>
          <w:szCs w:val="21"/>
          <w:lang/>
        </w:rPr>
        <w:t>2</w:t>
      </w:r>
      <w:r>
        <w:rPr>
          <w:rFonts w:ascii="黑体" w:eastAsia="黑体" w:hAnsi="黑体" w:cs="黑体"/>
          <w:kern w:val="0"/>
          <w:szCs w:val="21"/>
          <w:lang/>
        </w:rPr>
        <w:t>.</w:t>
      </w:r>
      <w:r>
        <w:rPr>
          <w:rFonts w:ascii="黑体" w:eastAsia="黑体" w:hAnsi="黑体" w:cs="黑体" w:hint="eastAsia"/>
          <w:kern w:val="0"/>
          <w:szCs w:val="21"/>
          <w:lang/>
        </w:rPr>
        <w:t>2</w:t>
      </w:r>
      <w:r>
        <w:rPr>
          <w:rFonts w:ascii="黑体" w:eastAsia="黑体" w:hAnsi="黑体" w:cs="黑体"/>
          <w:kern w:val="0"/>
          <w:szCs w:val="21"/>
          <w:lang/>
        </w:rPr>
        <w:t xml:space="preserve"> </w:t>
      </w:r>
      <w:r>
        <w:rPr>
          <w:rFonts w:ascii="黑体" w:eastAsia="黑体" w:hAnsi="黑体" w:cs="黑体"/>
          <w:kern w:val="0"/>
          <w:szCs w:val="21"/>
          <w:lang/>
        </w:rPr>
        <w:t>标准不确定度分析及评定</w:t>
      </w:r>
    </w:p>
    <w:p w:rsidR="009C4DDC" w:rsidRDefault="00057FEA">
      <w:pPr>
        <w:widowControl/>
        <w:jc w:val="left"/>
        <w:rPr>
          <w:rFonts w:ascii="黑体" w:eastAsia="黑体" w:hAnsi="黑体" w:cs="黑体"/>
          <w:kern w:val="0"/>
          <w:szCs w:val="21"/>
          <w:lang/>
        </w:rPr>
      </w:pPr>
      <w:r>
        <w:rPr>
          <w:rFonts w:ascii="黑体" w:eastAsia="黑体" w:hAnsi="黑体" w:cs="黑体"/>
          <w:kern w:val="0"/>
          <w:szCs w:val="21"/>
          <w:lang/>
        </w:rPr>
        <w:t>C.</w:t>
      </w:r>
      <w:r>
        <w:rPr>
          <w:rFonts w:ascii="黑体" w:eastAsia="黑体" w:hAnsi="黑体" w:cs="黑体" w:hint="eastAsia"/>
          <w:kern w:val="0"/>
          <w:szCs w:val="21"/>
          <w:lang/>
        </w:rPr>
        <w:t>2</w:t>
      </w:r>
      <w:r>
        <w:rPr>
          <w:rFonts w:ascii="黑体" w:eastAsia="黑体" w:hAnsi="黑体" w:cs="黑体"/>
          <w:kern w:val="0"/>
          <w:szCs w:val="21"/>
          <w:lang/>
        </w:rPr>
        <w:t>.</w:t>
      </w:r>
      <w:r>
        <w:rPr>
          <w:rFonts w:ascii="黑体" w:eastAsia="黑体" w:hAnsi="黑体" w:cs="黑体" w:hint="eastAsia"/>
          <w:kern w:val="0"/>
          <w:szCs w:val="21"/>
          <w:lang/>
        </w:rPr>
        <w:t>2</w:t>
      </w:r>
      <w:r>
        <w:rPr>
          <w:rFonts w:ascii="黑体" w:eastAsia="黑体" w:hAnsi="黑体" w:cs="黑体"/>
          <w:kern w:val="0"/>
          <w:szCs w:val="21"/>
          <w:lang/>
        </w:rPr>
        <w:t>.1</w:t>
      </w:r>
      <w:r>
        <w:rPr>
          <w:rFonts w:ascii="黑体" w:eastAsia="黑体" w:hAnsi="黑体" w:cs="黑体" w:hint="eastAsia"/>
          <w:kern w:val="0"/>
          <w:szCs w:val="21"/>
          <w:lang/>
        </w:rPr>
        <w:t>仪器</w:t>
      </w:r>
      <w:r>
        <w:rPr>
          <w:rFonts w:ascii="黑体" w:eastAsia="黑体" w:hAnsi="黑体" w:cs="黑体"/>
          <w:kern w:val="0"/>
          <w:szCs w:val="21"/>
          <w:lang/>
        </w:rPr>
        <w:t>测量重复性引起的不确定度</w:t>
      </w:r>
      <m:oMath>
        <m:r>
          <w:rPr>
            <w:rFonts w:ascii="Cambria Math" w:hAnsi="Cambria Math" w:cs="黑体"/>
            <w:kern w:val="0"/>
            <w:szCs w:val="21"/>
            <w:lang/>
          </w:rPr>
          <m:t>u</m:t>
        </m:r>
      </m:oMath>
      <w:r>
        <w:rPr>
          <w:rFonts w:hAnsi="Cambria Math" w:cs="黑体" w:hint="eastAsia"/>
          <w:kern w:val="0"/>
          <w:szCs w:val="21"/>
          <w:vertAlign w:val="subscript"/>
          <w:lang/>
        </w:rPr>
        <w:t>1</w:t>
      </w:r>
    </w:p>
    <w:p w:rsidR="009C4DDC" w:rsidRDefault="00057FEA">
      <w:pPr>
        <w:widowControl/>
        <w:jc w:val="left"/>
        <w:rPr>
          <w:rFonts w:ascii="黑体" w:eastAsia="黑体" w:hAnsi="黑体" w:cs="黑体"/>
          <w:kern w:val="0"/>
          <w:szCs w:val="21"/>
          <w:lang/>
        </w:rPr>
      </w:pPr>
      <w:r>
        <w:rPr>
          <w:rFonts w:ascii="黑体" w:eastAsia="黑体" w:hAnsi="黑体" w:cs="黑体"/>
          <w:kern w:val="0"/>
          <w:szCs w:val="21"/>
          <w:lang/>
        </w:rPr>
        <w:t>在校准规范规定条件下</w:t>
      </w:r>
      <w:r>
        <w:rPr>
          <w:rFonts w:ascii="黑体" w:eastAsia="黑体" w:hAnsi="黑体" w:cs="黑体" w:hint="eastAsia"/>
          <w:kern w:val="0"/>
          <w:szCs w:val="21"/>
          <w:lang/>
        </w:rPr>
        <w:t>，用水平角度测量仪</w:t>
      </w:r>
      <w:r>
        <w:rPr>
          <w:rFonts w:ascii="黑体" w:eastAsia="黑体" w:hAnsi="黑体" w:cs="黑体"/>
          <w:kern w:val="0"/>
          <w:szCs w:val="21"/>
          <w:lang/>
        </w:rPr>
        <w:t>对</w:t>
      </w:r>
      <w:r>
        <w:rPr>
          <w:rFonts w:ascii="黑体" w:eastAsia="黑体" w:hAnsi="黑体" w:cs="黑体" w:hint="eastAsia"/>
          <w:kern w:val="0"/>
          <w:szCs w:val="21"/>
          <w:lang/>
        </w:rPr>
        <w:t>托板工作面的长边</w:t>
      </w:r>
      <w:r>
        <w:rPr>
          <w:rFonts w:ascii="黑体" w:eastAsia="黑体" w:hAnsi="黑体" w:cs="黑体"/>
          <w:kern w:val="0"/>
          <w:szCs w:val="21"/>
          <w:lang/>
        </w:rPr>
        <w:t>进行</w:t>
      </w:r>
      <w:r>
        <w:rPr>
          <w:rFonts w:ascii="黑体" w:eastAsia="黑体" w:hAnsi="黑体" w:cs="黑体" w:hint="eastAsia"/>
          <w:kern w:val="0"/>
          <w:szCs w:val="21"/>
          <w:lang/>
        </w:rPr>
        <w:t>3</w:t>
      </w:r>
      <w:r>
        <w:rPr>
          <w:rFonts w:ascii="黑体" w:eastAsia="黑体" w:hAnsi="黑体" w:cs="黑体"/>
          <w:kern w:val="0"/>
          <w:szCs w:val="21"/>
          <w:lang/>
        </w:rPr>
        <w:t>次测量，得到</w:t>
      </w:r>
      <w:r>
        <w:rPr>
          <w:rFonts w:ascii="黑体" w:eastAsia="黑体" w:hAnsi="黑体" w:cs="黑体" w:hint="eastAsia"/>
          <w:kern w:val="0"/>
          <w:szCs w:val="21"/>
          <w:lang/>
        </w:rPr>
        <w:t>水平角度测量仪</w:t>
      </w:r>
      <w:r>
        <w:rPr>
          <w:rFonts w:ascii="黑体" w:eastAsia="黑体" w:hAnsi="黑体" w:cs="黑体" w:hint="eastAsia"/>
          <w:kern w:val="0"/>
          <w:szCs w:val="21"/>
          <w:lang/>
        </w:rPr>
        <w:t>的读数</w:t>
      </w:r>
      <w:r>
        <w:rPr>
          <w:rFonts w:ascii="黑体" w:eastAsia="黑体" w:hAnsi="黑体" w:cs="黑体"/>
          <w:kern w:val="0"/>
          <w:szCs w:val="21"/>
          <w:lang/>
        </w:rPr>
        <w:t>分别为</w:t>
      </w:r>
      <w:r>
        <w:rPr>
          <w:rFonts w:ascii="黑体" w:eastAsia="黑体" w:hAnsi="黑体" w:cs="黑体" w:hint="eastAsia"/>
          <w:kern w:val="0"/>
          <w:szCs w:val="21"/>
          <w:lang/>
        </w:rPr>
        <w:t>0.50</w:t>
      </w:r>
      <w:r>
        <w:rPr>
          <w:rFonts w:ascii="黑体" w:eastAsia="黑体" w:hAnsi="黑体" w:cs="黑体" w:hint="eastAsia"/>
          <w:kern w:val="0"/>
          <w:szCs w:val="21"/>
          <w:lang/>
        </w:rPr>
        <w:t>°、</w:t>
      </w:r>
      <w:r>
        <w:rPr>
          <w:rFonts w:ascii="黑体" w:eastAsia="黑体" w:hAnsi="黑体" w:cs="黑体" w:hint="eastAsia"/>
          <w:kern w:val="0"/>
          <w:szCs w:val="21"/>
          <w:lang/>
        </w:rPr>
        <w:t>0.40</w:t>
      </w:r>
      <w:r>
        <w:rPr>
          <w:rFonts w:ascii="黑体" w:eastAsia="黑体" w:hAnsi="黑体" w:cs="黑体" w:hint="eastAsia"/>
          <w:kern w:val="0"/>
          <w:szCs w:val="21"/>
          <w:lang/>
        </w:rPr>
        <w:t>°、</w:t>
      </w:r>
      <w:r>
        <w:rPr>
          <w:rFonts w:ascii="黑体" w:eastAsia="黑体" w:hAnsi="黑体" w:cs="黑体" w:hint="eastAsia"/>
          <w:kern w:val="0"/>
          <w:szCs w:val="21"/>
          <w:lang/>
        </w:rPr>
        <w:t>0.60</w:t>
      </w:r>
      <w:r>
        <w:rPr>
          <w:rFonts w:ascii="黑体" w:eastAsia="黑体" w:hAnsi="黑体" w:cs="黑体" w:hint="eastAsia"/>
          <w:kern w:val="0"/>
          <w:szCs w:val="21"/>
          <w:lang/>
        </w:rPr>
        <w:t>°</w:t>
      </w:r>
      <w:r>
        <w:rPr>
          <w:rFonts w:ascii="黑体" w:eastAsia="黑体" w:hAnsi="黑体" w:cs="黑体"/>
          <w:kern w:val="0"/>
          <w:szCs w:val="21"/>
          <w:lang/>
        </w:rPr>
        <w:t>，</w:t>
      </w:r>
      <w:r>
        <w:rPr>
          <w:rFonts w:ascii="黑体" w:eastAsia="黑体" w:hAnsi="黑体" w:cs="黑体" w:hint="eastAsia"/>
          <w:kern w:val="0"/>
          <w:szCs w:val="21"/>
          <w:lang/>
        </w:rPr>
        <w:t>测量值的平均值为</w:t>
      </w:r>
      <w:r>
        <w:rPr>
          <w:rFonts w:ascii="黑体" w:eastAsia="黑体" w:hAnsi="黑体" w:cs="黑体" w:hint="eastAsia"/>
          <w:kern w:val="0"/>
          <w:szCs w:val="21"/>
          <w:lang/>
        </w:rPr>
        <w:t>0.50</w:t>
      </w:r>
      <w:r>
        <w:rPr>
          <w:rFonts w:ascii="黑体" w:eastAsia="黑体" w:hAnsi="黑体" w:cs="黑体" w:hint="eastAsia"/>
          <w:kern w:val="0"/>
          <w:szCs w:val="21"/>
          <w:lang/>
        </w:rPr>
        <w:t>°。求得测得值对其估计值的单次测量结果的标准不确定度为：</w:t>
      </w:r>
    </w:p>
    <w:p w:rsidR="009C4DDC" w:rsidRDefault="009C4DDC">
      <w:pPr>
        <w:widowControl/>
        <w:jc w:val="center"/>
        <w:rPr>
          <w:rFonts w:hAnsi="Cambria Math" w:cs="黑体" w:hint="eastAsia"/>
          <w:kern w:val="0"/>
          <w:szCs w:val="21"/>
          <w:lang/>
        </w:rPr>
      </w:pPr>
      <m:oMath>
        <m:sSub>
          <m:sSubPr>
            <m:ctrlPr>
              <w:rPr>
                <w:rFonts w:ascii="Cambria Math" w:hAnsi="Cambria Math" w:cs="黑体"/>
                <w:i/>
                <w:kern w:val="0"/>
                <w:szCs w:val="21"/>
                <w:lang/>
              </w:rPr>
            </m:ctrlPr>
          </m:sSubPr>
          <m:e>
            <m:r>
              <w:rPr>
                <w:rFonts w:ascii="Cambria Math" w:hAnsi="Cambria Math" w:cs="黑体"/>
                <w:kern w:val="0"/>
                <w:szCs w:val="21"/>
                <w:lang/>
              </w:rPr>
              <m:t>u</m:t>
            </m:r>
          </m:e>
          <m:sub>
            <m:r>
              <w:rPr>
                <w:rFonts w:ascii="Cambria Math" w:hAnsi="Cambria Math" w:cs="黑体"/>
                <w:kern w:val="0"/>
                <w:szCs w:val="21"/>
                <w:lang/>
              </w:rPr>
              <m:t>1</m:t>
            </m:r>
          </m:sub>
        </m:sSub>
        <m:r>
          <w:rPr>
            <w:rFonts w:ascii="Cambria Math" w:hAnsi="Cambria Math" w:cs="黑体"/>
            <w:kern w:val="0"/>
            <w:szCs w:val="21"/>
            <w:lang/>
          </w:rPr>
          <m:t>=</m:t>
        </m:r>
        <m:r>
          <w:rPr>
            <w:rFonts w:ascii="Cambria Math" w:hAnsi="Cambria Math" w:cs="黑体"/>
            <w:kern w:val="0"/>
            <w:szCs w:val="21"/>
            <w:lang/>
          </w:rPr>
          <m:t>s</m:t>
        </m:r>
        <m:r>
          <w:rPr>
            <w:rFonts w:ascii="Cambria Math" w:hAnsi="Cambria Math" w:cs="黑体"/>
            <w:kern w:val="0"/>
            <w:szCs w:val="21"/>
            <w:lang/>
          </w:rPr>
          <m:t>=</m:t>
        </m:r>
        <m:rad>
          <m:radPr>
            <m:degHide m:val="on"/>
            <m:ctrlPr>
              <w:rPr>
                <w:rFonts w:ascii="Cambria Math" w:hAnsi="Cambria Math" w:cs="黑体"/>
                <w:i/>
                <w:kern w:val="0"/>
                <w:szCs w:val="21"/>
                <w:lang/>
              </w:rPr>
            </m:ctrlPr>
          </m:radPr>
          <m:deg/>
          <m:e>
            <m:f>
              <m:fPr>
                <m:ctrlPr>
                  <w:rPr>
                    <w:rFonts w:ascii="Cambria Math" w:hAnsi="Cambria Math" w:cs="黑体"/>
                    <w:i/>
                    <w:kern w:val="0"/>
                    <w:szCs w:val="21"/>
                    <w:lang/>
                  </w:rPr>
                </m:ctrlPr>
              </m:fPr>
              <m:num>
                <m:nary>
                  <m:naryPr>
                    <m:chr m:val="∑"/>
                    <m:limLoc m:val="undOvr"/>
                    <m:ctrlPr>
                      <w:rPr>
                        <w:rFonts w:ascii="Cambria Math" w:hAnsi="Cambria Math" w:cs="黑体"/>
                        <w:i/>
                        <w:kern w:val="0"/>
                        <w:szCs w:val="21"/>
                        <w:lang/>
                      </w:rPr>
                    </m:ctrlPr>
                  </m:naryPr>
                  <m:sub>
                    <m:r>
                      <w:rPr>
                        <w:rFonts w:ascii="Cambria Math" w:hAnsi="Cambria Math" w:cs="黑体"/>
                        <w:kern w:val="0"/>
                        <w:szCs w:val="21"/>
                        <w:lang/>
                      </w:rPr>
                      <m:t>i=1</m:t>
                    </m:r>
                  </m:sub>
                  <m:sup>
                    <m:r>
                      <w:rPr>
                        <w:rFonts w:ascii="Cambria Math" w:hAnsi="Cambria Math" w:cs="黑体"/>
                        <w:kern w:val="0"/>
                        <w:szCs w:val="21"/>
                        <w:lang/>
                      </w:rPr>
                      <m:t>n</m:t>
                    </m:r>
                  </m:sup>
                  <m:e>
                    <m:sSup>
                      <m:sSupPr>
                        <m:ctrlPr>
                          <w:rPr>
                            <w:rFonts w:ascii="Cambria Math" w:hAnsi="Cambria Math" w:cs="黑体"/>
                            <w:i/>
                            <w:kern w:val="0"/>
                            <w:szCs w:val="21"/>
                            <w:lang/>
                          </w:rPr>
                        </m:ctrlPr>
                      </m:sSupPr>
                      <m:e>
                        <m:d>
                          <m:dPr>
                            <m:ctrlPr>
                              <w:rPr>
                                <w:rFonts w:ascii="Cambria Math" w:hAnsi="Cambria Math" w:cs="黑体"/>
                                <w:i/>
                                <w:kern w:val="0"/>
                                <w:szCs w:val="21"/>
                                <w:lang/>
                              </w:rPr>
                            </m:ctrlPr>
                          </m:dPr>
                          <m:e>
                            <m:sSub>
                              <m:sSubPr>
                                <m:ctrlPr>
                                  <w:rPr>
                                    <w:rFonts w:ascii="Cambria Math" w:hAnsi="Cambria Math" w:cs="黑体"/>
                                    <w:i/>
                                    <w:kern w:val="0"/>
                                    <w:szCs w:val="21"/>
                                    <w:lang/>
                                  </w:rPr>
                                </m:ctrlPr>
                              </m:sSubPr>
                              <m:e>
                                <m:r>
                                  <w:rPr>
                                    <w:rFonts w:ascii="Cambria Math" w:hAnsi="Cambria Math" w:cs="黑体"/>
                                    <w:kern w:val="0"/>
                                    <w:szCs w:val="21"/>
                                    <w:lang/>
                                  </w:rPr>
                                  <m:t>U</m:t>
                                </m:r>
                              </m:e>
                              <m:sub>
                                <m:r>
                                  <w:rPr>
                                    <w:rFonts w:ascii="Cambria Math" w:hAnsi="Cambria Math" w:cs="黑体"/>
                                    <w:kern w:val="0"/>
                                    <w:szCs w:val="21"/>
                                    <w:lang/>
                                  </w:rPr>
                                  <m:t>i</m:t>
                                </m:r>
                              </m:sub>
                            </m:sSub>
                            <m:r>
                              <w:rPr>
                                <w:rFonts w:ascii="Cambria Math" w:hAnsi="Cambria Math" w:cs="黑体"/>
                                <w:kern w:val="0"/>
                                <w:szCs w:val="21"/>
                                <w:lang/>
                              </w:rPr>
                              <m:t>-</m:t>
                            </m:r>
                            <m:acc>
                              <m:accPr>
                                <m:chr m:val="̅"/>
                                <m:ctrlPr>
                                  <w:rPr>
                                    <w:rFonts w:ascii="Cambria Math" w:hAnsi="Cambria Math" w:cs="黑体"/>
                                    <w:i/>
                                    <w:kern w:val="0"/>
                                    <w:szCs w:val="21"/>
                                    <w:lang/>
                                  </w:rPr>
                                </m:ctrlPr>
                              </m:accPr>
                              <m:e>
                                <m:r>
                                  <w:rPr>
                                    <w:rFonts w:ascii="Cambria Math" w:hAnsi="Cambria Math" w:cs="黑体"/>
                                    <w:kern w:val="0"/>
                                    <w:szCs w:val="21"/>
                                    <w:lang/>
                                  </w:rPr>
                                  <m:t>U</m:t>
                                </m:r>
                              </m:e>
                            </m:acc>
                          </m:e>
                        </m:d>
                      </m:e>
                      <m:sup>
                        <m:r>
                          <w:rPr>
                            <w:rFonts w:ascii="Cambria Math" w:hAnsi="Cambria Math" w:cs="黑体"/>
                            <w:kern w:val="0"/>
                            <w:szCs w:val="21"/>
                            <w:lang/>
                          </w:rPr>
                          <m:t>2</m:t>
                        </m:r>
                      </m:sup>
                    </m:sSup>
                  </m:e>
                </m:nary>
              </m:num>
              <m:den>
                <m:r>
                  <w:rPr>
                    <w:rFonts w:ascii="Cambria Math" w:hAnsi="Cambria Math" w:cs="黑体"/>
                    <w:kern w:val="0"/>
                    <w:szCs w:val="21"/>
                    <w:lang/>
                  </w:rPr>
                  <m:t>n-1</m:t>
                </m:r>
              </m:den>
            </m:f>
          </m:e>
        </m:rad>
      </m:oMath>
      <w:r w:rsidR="00057FEA">
        <w:rPr>
          <w:rFonts w:hAnsi="Cambria Math" w:cs="黑体" w:hint="eastAsia"/>
          <w:kern w:val="0"/>
          <w:szCs w:val="21"/>
          <w:lang/>
        </w:rPr>
        <w:t>=0.10</w:t>
      </w:r>
      <w:r w:rsidR="00057FEA">
        <w:rPr>
          <w:rFonts w:hAnsi="Cambria Math" w:cs="黑体" w:hint="eastAsia"/>
          <w:kern w:val="0"/>
          <w:szCs w:val="21"/>
          <w:lang/>
        </w:rPr>
        <w:t>°</w:t>
      </w:r>
    </w:p>
    <w:p w:rsidR="009C4DDC" w:rsidRDefault="00057FEA">
      <w:pPr>
        <w:widowControl/>
        <w:jc w:val="left"/>
        <w:rPr>
          <w:rFonts w:hAnsi="Cambria Math" w:cs="黑体" w:hint="eastAsia"/>
          <w:kern w:val="0"/>
          <w:szCs w:val="21"/>
          <w:vertAlign w:val="subscript"/>
          <w:lang/>
        </w:rPr>
      </w:pPr>
      <w:r>
        <w:rPr>
          <w:rFonts w:ascii="黑体" w:eastAsia="黑体" w:hAnsi="黑体" w:cs="黑体"/>
          <w:kern w:val="0"/>
          <w:szCs w:val="21"/>
          <w:lang/>
        </w:rPr>
        <w:t>C.1.</w:t>
      </w:r>
      <w:r>
        <w:rPr>
          <w:rFonts w:ascii="黑体" w:eastAsia="黑体" w:hAnsi="黑体" w:cs="黑体" w:hint="eastAsia"/>
          <w:kern w:val="0"/>
          <w:szCs w:val="21"/>
          <w:lang/>
        </w:rPr>
        <w:t>2</w:t>
      </w:r>
      <w:r>
        <w:rPr>
          <w:rFonts w:ascii="黑体" w:eastAsia="黑体" w:hAnsi="黑体" w:cs="黑体"/>
          <w:kern w:val="0"/>
          <w:szCs w:val="21"/>
          <w:lang/>
        </w:rPr>
        <w:t>.</w:t>
      </w:r>
      <w:r>
        <w:rPr>
          <w:rFonts w:ascii="黑体" w:eastAsia="黑体" w:hAnsi="黑体" w:cs="黑体" w:hint="eastAsia"/>
          <w:kern w:val="0"/>
          <w:szCs w:val="21"/>
          <w:lang/>
        </w:rPr>
        <w:t>2</w:t>
      </w:r>
      <w:r>
        <w:rPr>
          <w:rFonts w:ascii="黑体" w:eastAsia="黑体" w:hAnsi="黑体" w:cs="黑体" w:hint="eastAsia"/>
          <w:kern w:val="0"/>
          <w:szCs w:val="21"/>
          <w:lang/>
        </w:rPr>
        <w:t>标准器</w:t>
      </w:r>
      <w:r>
        <w:rPr>
          <w:rFonts w:ascii="黑体" w:eastAsia="黑体" w:hAnsi="黑体" w:cs="黑体" w:hint="eastAsia"/>
          <w:kern w:val="0"/>
          <w:szCs w:val="21"/>
          <w:lang/>
        </w:rPr>
        <w:t>引入的</w:t>
      </w:r>
      <w:r>
        <w:rPr>
          <w:rFonts w:ascii="黑体" w:eastAsia="黑体" w:hAnsi="黑体" w:cs="黑体" w:hint="eastAsia"/>
          <w:kern w:val="0"/>
          <w:szCs w:val="21"/>
          <w:lang/>
        </w:rPr>
        <w:t>标准不确定度</w:t>
      </w:r>
      <m:oMath>
        <m:r>
          <w:rPr>
            <w:rFonts w:ascii="Cambria Math" w:hAnsi="Cambria Math" w:cs="黑体"/>
            <w:kern w:val="0"/>
            <w:szCs w:val="21"/>
            <w:lang/>
          </w:rPr>
          <m:t>u</m:t>
        </m:r>
      </m:oMath>
      <w:r>
        <w:rPr>
          <w:rFonts w:hAnsi="Cambria Math" w:cs="黑体" w:hint="eastAsia"/>
          <w:kern w:val="0"/>
          <w:szCs w:val="21"/>
          <w:vertAlign w:val="subscript"/>
          <w:lang/>
        </w:rPr>
        <w:t>2</w:t>
      </w:r>
    </w:p>
    <w:p w:rsidR="009C4DDC" w:rsidRDefault="00057FEA">
      <w:pPr>
        <w:widowControl/>
        <w:jc w:val="left"/>
        <w:rPr>
          <w:rFonts w:hAnsi="Cambria Math" w:cs="黑体" w:hint="eastAsia"/>
          <w:kern w:val="0"/>
          <w:szCs w:val="21"/>
          <w:lang/>
        </w:rPr>
      </w:pPr>
      <w:r>
        <w:rPr>
          <w:rFonts w:hAnsi="Cambria Math" w:cs="黑体" w:hint="eastAsia"/>
          <w:kern w:val="0"/>
          <w:szCs w:val="21"/>
          <w:lang/>
        </w:rPr>
        <w:t>由上一级证书给出的标准器的最大允许误差为±</w:t>
      </w:r>
      <w:r>
        <w:rPr>
          <w:rFonts w:hAnsi="Cambria Math" w:cs="黑体" w:hint="eastAsia"/>
          <w:kern w:val="0"/>
          <w:szCs w:val="21"/>
          <w:lang/>
        </w:rPr>
        <w:t>0.5</w:t>
      </w:r>
      <w:r>
        <w:rPr>
          <w:rFonts w:hAnsi="Cambria Math" w:cs="黑体" w:hint="eastAsia"/>
          <w:kern w:val="0"/>
          <w:szCs w:val="21"/>
          <w:lang/>
        </w:rPr>
        <w:t>°</w:t>
      </w:r>
      <w:r>
        <w:rPr>
          <w:rFonts w:hAnsi="Cambria Math" w:cs="黑体" w:hint="eastAsia"/>
          <w:kern w:val="0"/>
          <w:szCs w:val="21"/>
          <w:lang/>
        </w:rPr>
        <w:t>，不确定度分量按均匀分布处理，得到</w:t>
      </w:r>
    </w:p>
    <w:p w:rsidR="009C4DDC" w:rsidRDefault="009C4DDC">
      <w:pPr>
        <w:widowControl/>
        <w:jc w:val="left"/>
        <w:rPr>
          <w:rFonts w:ascii="黑体" w:eastAsia="黑体" w:hAnsi="黑体" w:cs="黑体"/>
          <w:kern w:val="0"/>
          <w:szCs w:val="21"/>
          <w:lang/>
        </w:rPr>
      </w:pPr>
      <m:oMathPara>
        <m:oMath>
          <m:sSub>
            <m:sSubPr>
              <m:ctrlPr>
                <w:rPr>
                  <w:rFonts w:ascii="Cambria Math" w:eastAsia="黑体" w:hAnsi="Cambria Math" w:cs="黑体"/>
                  <w:i/>
                  <w:kern w:val="0"/>
                  <w:szCs w:val="21"/>
                  <w:lang/>
                </w:rPr>
              </m:ctrlPr>
            </m:sSubPr>
            <m:e>
              <m:r>
                <w:rPr>
                  <w:rFonts w:ascii="Cambria Math" w:eastAsia="黑体" w:hAnsi="Cambria Math" w:cs="黑体" w:hint="eastAsia"/>
                  <w:kern w:val="0"/>
                  <w:szCs w:val="21"/>
                  <w:lang/>
                </w:rPr>
                <m:t>u</m:t>
              </m:r>
            </m:e>
            <m:sub>
              <m:r>
                <w:rPr>
                  <w:rFonts w:ascii="Cambria Math" w:eastAsia="黑体" w:hAnsi="Cambria Math" w:cs="黑体"/>
                  <w:kern w:val="0"/>
                  <w:szCs w:val="21"/>
                  <w:lang/>
                </w:rPr>
                <m:t>2</m:t>
              </m:r>
            </m:sub>
          </m:sSub>
          <m:r>
            <w:rPr>
              <w:rFonts w:ascii="Cambria Math" w:eastAsia="黑体" w:hAnsi="Cambria Math" w:cs="黑体"/>
              <w:kern w:val="0"/>
              <w:szCs w:val="21"/>
              <w:lang/>
            </w:rPr>
            <m:t>=</m:t>
          </m:r>
          <m:r>
            <w:rPr>
              <w:rFonts w:ascii="Cambria Math" w:eastAsia="黑体" w:hAnsi="Cambria Math" w:cs="黑体"/>
              <w:kern w:val="0"/>
              <w:szCs w:val="21"/>
              <w:lang/>
            </w:rPr>
            <m:t>s</m:t>
          </m:r>
          <m:r>
            <w:rPr>
              <w:rFonts w:ascii="Cambria Math" w:eastAsia="黑体" w:hAnsi="Cambria Math" w:cs="黑体"/>
              <w:kern w:val="0"/>
              <w:szCs w:val="21"/>
              <w:lang/>
            </w:rPr>
            <m:t>=</m:t>
          </m:r>
          <m:f>
            <m:fPr>
              <m:ctrlPr>
                <w:rPr>
                  <w:rFonts w:ascii="Cambria Math" w:eastAsia="黑体" w:hAnsi="Cambria Math" w:cs="黑体"/>
                  <w:i/>
                  <w:kern w:val="0"/>
                  <w:szCs w:val="21"/>
                  <w:lang/>
                </w:rPr>
              </m:ctrlPr>
            </m:fPr>
            <m:num>
              <m:r>
                <w:rPr>
                  <w:rFonts w:ascii="Cambria Math" w:eastAsia="黑体" w:hAnsi="Cambria Math" w:cs="黑体"/>
                  <w:kern w:val="0"/>
                  <w:szCs w:val="21"/>
                  <w:lang/>
                </w:rPr>
                <m:t>0.5</m:t>
              </m:r>
              <m:ctrlPr>
                <w:rPr>
                  <w:rFonts w:ascii="Cambria Math" w:eastAsia="黑体" w:hAnsi="Cambria Math" w:cs="黑体" w:hint="eastAsia"/>
                  <w:i/>
                  <w:kern w:val="0"/>
                  <w:szCs w:val="21"/>
                  <w:lang/>
                </w:rPr>
              </m:ctrlPr>
            </m:num>
            <m:den>
              <m:rad>
                <m:radPr>
                  <m:degHide m:val="on"/>
                  <m:ctrlPr>
                    <w:rPr>
                      <w:rFonts w:ascii="Cambria Math" w:eastAsia="黑体" w:hAnsi="Cambria Math" w:cs="黑体"/>
                      <w:i/>
                      <w:kern w:val="0"/>
                      <w:szCs w:val="21"/>
                      <w:lang/>
                    </w:rPr>
                  </m:ctrlPr>
                </m:radPr>
                <m:deg/>
                <m:e>
                  <m:r>
                    <w:rPr>
                      <w:rFonts w:ascii="Cambria Math" w:eastAsia="黑体" w:hAnsi="Cambria Math" w:cs="黑体"/>
                      <w:kern w:val="0"/>
                      <w:szCs w:val="21"/>
                      <w:lang/>
                    </w:rPr>
                    <m:t>3</m:t>
                  </m:r>
                </m:e>
              </m:rad>
            </m:den>
          </m:f>
          <m:r>
            <m:rPr>
              <m:sty m:val="p"/>
            </m:rPr>
            <w:rPr>
              <w:rFonts w:ascii="Cambria Math" w:hAnsi="Cambria Math" w:cs="黑体"/>
              <w:kern w:val="0"/>
              <w:szCs w:val="21"/>
              <w:lang/>
            </w:rPr>
            <m:t>=</m:t>
          </m:r>
          <m:r>
            <w:rPr>
              <w:rFonts w:ascii="Cambria Math" w:eastAsia="黑体" w:hAnsi="Cambria Math" w:cs="黑体"/>
              <w:kern w:val="0"/>
              <w:szCs w:val="21"/>
              <w:lang/>
            </w:rPr>
            <m:t>0.29°</m:t>
          </m:r>
        </m:oMath>
      </m:oMathPara>
    </w:p>
    <w:p w:rsidR="009C4DDC" w:rsidRDefault="00057FEA">
      <w:pPr>
        <w:widowControl/>
        <w:jc w:val="left"/>
        <w:rPr>
          <w:rFonts w:ascii="黑体" w:eastAsia="黑体" w:hAnsi="黑体" w:cs="黑体"/>
          <w:kern w:val="0"/>
          <w:szCs w:val="21"/>
          <w:lang/>
        </w:rPr>
      </w:pPr>
      <w:r>
        <w:rPr>
          <w:rFonts w:ascii="黑体" w:eastAsia="黑体" w:hAnsi="黑体" w:cs="黑体"/>
          <w:kern w:val="0"/>
          <w:szCs w:val="21"/>
          <w:lang/>
        </w:rPr>
        <w:t>C.1.</w:t>
      </w:r>
      <w:r>
        <w:rPr>
          <w:rFonts w:ascii="黑体" w:eastAsia="黑体" w:hAnsi="黑体" w:cs="黑体" w:hint="eastAsia"/>
          <w:kern w:val="0"/>
          <w:szCs w:val="21"/>
          <w:lang/>
        </w:rPr>
        <w:t>3</w:t>
      </w:r>
      <w:r>
        <w:rPr>
          <w:rFonts w:ascii="黑体" w:eastAsia="黑体" w:hAnsi="黑体" w:cs="黑体" w:hint="eastAsia"/>
          <w:kern w:val="0"/>
          <w:szCs w:val="21"/>
          <w:lang/>
        </w:rPr>
        <w:t>合成标准不确定度</w:t>
      </w:r>
      <w:r>
        <w:rPr>
          <w:rFonts w:ascii="黑体" w:eastAsia="黑体" w:hAnsi="黑体" w:cs="黑体" w:hint="eastAsia"/>
          <w:kern w:val="0"/>
          <w:szCs w:val="21"/>
          <w:lang/>
        </w:rPr>
        <w:t>u</w:t>
      </w:r>
    </w:p>
    <w:p w:rsidR="009C4DDC" w:rsidRDefault="00057FEA">
      <w:pPr>
        <w:widowControl/>
        <w:jc w:val="left"/>
        <w:rPr>
          <w:rFonts w:ascii="黑体" w:eastAsia="黑体" w:hAnsi="黑体" w:cs="黑体"/>
          <w:kern w:val="0"/>
          <w:szCs w:val="21"/>
          <w:lang/>
        </w:rPr>
      </w:pPr>
      <w:r>
        <w:rPr>
          <w:rFonts w:eastAsia="黑体" w:hAnsi="Cambria Math" w:cs="黑体" w:hint="eastAsia"/>
          <w:kern w:val="0"/>
          <w:szCs w:val="21"/>
          <w:lang/>
        </w:rPr>
        <w:t>u</w:t>
      </w:r>
      <m:oMath>
        <m:r>
          <w:rPr>
            <w:rFonts w:ascii="Cambria Math" w:eastAsia="黑体" w:hAnsi="Cambria Math" w:cs="黑体"/>
            <w:kern w:val="0"/>
            <w:szCs w:val="21"/>
            <w:lang/>
          </w:rPr>
          <m:t>=</m:t>
        </m:r>
        <m:rad>
          <m:radPr>
            <m:degHide m:val="on"/>
            <m:ctrlPr>
              <w:rPr>
                <w:rFonts w:ascii="Cambria Math" w:eastAsia="黑体" w:hAnsi="Cambria Math" w:cs="黑体"/>
                <w:i/>
                <w:kern w:val="0"/>
                <w:szCs w:val="21"/>
                <w:lang/>
              </w:rPr>
            </m:ctrlPr>
          </m:radPr>
          <m:deg/>
          <m:e>
            <m:sSup>
              <m:sSupPr>
                <m:ctrlPr>
                  <w:rPr>
                    <w:rFonts w:ascii="Cambria Math" w:eastAsia="黑体" w:hAnsi="Cambria Math" w:cs="黑体"/>
                    <w:i/>
                    <w:kern w:val="0"/>
                    <w:szCs w:val="21"/>
                    <w:lang/>
                  </w:rPr>
                </m:ctrlPr>
              </m:sSupPr>
              <m:e>
                <m:sSub>
                  <m:sSubPr>
                    <m:ctrlPr>
                      <w:rPr>
                        <w:rFonts w:ascii="Cambria Math" w:eastAsia="黑体" w:hAnsi="Cambria Math" w:cs="黑体"/>
                        <w:i/>
                        <w:kern w:val="0"/>
                        <w:szCs w:val="21"/>
                        <w:lang/>
                      </w:rPr>
                    </m:ctrlPr>
                  </m:sSubPr>
                  <m:e>
                    <m:r>
                      <w:rPr>
                        <w:rFonts w:ascii="Cambria Math" w:eastAsia="黑体" w:hAnsi="Cambria Math" w:cs="黑体"/>
                        <w:kern w:val="0"/>
                        <w:szCs w:val="21"/>
                        <w:lang/>
                      </w:rPr>
                      <m:t>u</m:t>
                    </m:r>
                  </m:e>
                  <m:sub>
                    <m:r>
                      <w:rPr>
                        <w:rFonts w:ascii="Cambria Math" w:eastAsia="黑体" w:hAnsi="Cambria Math" w:cs="黑体"/>
                        <w:kern w:val="0"/>
                        <w:szCs w:val="21"/>
                        <w:lang/>
                      </w:rPr>
                      <m:t>1</m:t>
                    </m:r>
                  </m:sub>
                </m:sSub>
              </m:e>
              <m:sup>
                <m:r>
                  <w:rPr>
                    <w:rFonts w:ascii="Cambria Math" w:eastAsia="黑体" w:hAnsi="Cambria Math" w:cs="黑体"/>
                    <w:kern w:val="0"/>
                    <w:szCs w:val="21"/>
                    <w:lang/>
                  </w:rPr>
                  <m:t>2</m:t>
                </m:r>
              </m:sup>
            </m:sSup>
            <m:r>
              <w:rPr>
                <w:rFonts w:ascii="Cambria Math" w:eastAsia="黑体" w:hAnsi="Cambria Math" w:cs="黑体"/>
                <w:kern w:val="0"/>
                <w:szCs w:val="21"/>
                <w:lang/>
              </w:rPr>
              <m:t>+</m:t>
            </m:r>
            <m:sSup>
              <m:sSupPr>
                <m:ctrlPr>
                  <w:rPr>
                    <w:rFonts w:ascii="Cambria Math" w:eastAsia="黑体" w:hAnsi="Cambria Math" w:cs="黑体"/>
                    <w:i/>
                    <w:kern w:val="0"/>
                    <w:szCs w:val="21"/>
                    <w:lang/>
                  </w:rPr>
                </m:ctrlPr>
              </m:sSupPr>
              <m:e>
                <m:sSub>
                  <m:sSubPr>
                    <m:ctrlPr>
                      <w:rPr>
                        <w:rFonts w:ascii="Cambria Math" w:eastAsia="黑体" w:hAnsi="Cambria Math" w:cs="黑体"/>
                        <w:i/>
                        <w:kern w:val="0"/>
                        <w:szCs w:val="21"/>
                        <w:lang/>
                      </w:rPr>
                    </m:ctrlPr>
                  </m:sSubPr>
                  <m:e>
                    <m:r>
                      <w:rPr>
                        <w:rFonts w:ascii="Cambria Math" w:eastAsia="黑体" w:hAnsi="Cambria Math" w:cs="黑体"/>
                        <w:kern w:val="0"/>
                        <w:szCs w:val="21"/>
                        <w:lang/>
                      </w:rPr>
                      <m:t>u</m:t>
                    </m:r>
                  </m:e>
                  <m:sub>
                    <m:r>
                      <w:rPr>
                        <w:rFonts w:ascii="Cambria Math" w:eastAsia="黑体" w:hAnsi="Cambria Math" w:cs="黑体"/>
                        <w:kern w:val="0"/>
                        <w:szCs w:val="21"/>
                        <w:lang/>
                      </w:rPr>
                      <m:t>2</m:t>
                    </m:r>
                  </m:sub>
                </m:sSub>
              </m:e>
              <m:sup>
                <m:r>
                  <w:rPr>
                    <w:rFonts w:ascii="Cambria Math" w:eastAsia="黑体" w:hAnsi="Cambria Math" w:cs="黑体"/>
                    <w:kern w:val="0"/>
                    <w:szCs w:val="21"/>
                    <w:lang/>
                  </w:rPr>
                  <m:t>2</m:t>
                </m:r>
              </m:sup>
            </m:sSup>
          </m:e>
        </m:rad>
      </m:oMath>
      <w:r>
        <w:rPr>
          <w:rFonts w:eastAsia="黑体" w:hAnsi="Cambria Math" w:cs="黑体" w:hint="eastAsia"/>
          <w:kern w:val="0"/>
          <w:szCs w:val="21"/>
          <w:lang/>
        </w:rPr>
        <w:t>=0.31</w:t>
      </w:r>
      <w:r>
        <w:rPr>
          <w:rFonts w:eastAsia="黑体" w:hAnsi="Cambria Math" w:cs="黑体" w:hint="eastAsia"/>
          <w:kern w:val="0"/>
          <w:szCs w:val="21"/>
          <w:lang/>
        </w:rPr>
        <w:t>°</w:t>
      </w:r>
    </w:p>
    <w:p w:rsidR="009C4DDC" w:rsidRDefault="00057FEA">
      <w:pPr>
        <w:widowControl/>
        <w:jc w:val="left"/>
        <w:rPr>
          <w:rFonts w:ascii="黑体" w:eastAsia="黑体" w:hAnsi="黑体" w:cs="黑体"/>
          <w:i/>
          <w:kern w:val="0"/>
          <w:szCs w:val="21"/>
          <w:vertAlign w:val="subscript"/>
          <w:lang/>
        </w:rPr>
      </w:pPr>
      <w:r>
        <w:rPr>
          <w:rFonts w:ascii="黑体" w:eastAsia="黑体" w:hAnsi="黑体" w:cs="黑体"/>
          <w:kern w:val="0"/>
          <w:szCs w:val="21"/>
          <w:lang/>
        </w:rPr>
        <w:t>C.1.</w:t>
      </w:r>
      <w:r>
        <w:rPr>
          <w:rFonts w:ascii="黑体" w:eastAsia="黑体" w:hAnsi="黑体" w:cs="黑体" w:hint="eastAsia"/>
          <w:kern w:val="0"/>
          <w:szCs w:val="21"/>
          <w:lang/>
        </w:rPr>
        <w:t>4</w:t>
      </w:r>
      <w:r>
        <w:rPr>
          <w:rFonts w:ascii="黑体" w:eastAsia="黑体" w:hAnsi="黑体" w:cs="黑体" w:hint="eastAsia"/>
          <w:kern w:val="0"/>
          <w:szCs w:val="21"/>
          <w:lang/>
        </w:rPr>
        <w:t>扩展不确定度</w:t>
      </w:r>
    </w:p>
    <w:p w:rsidR="009C4DDC" w:rsidRDefault="00057FEA">
      <w:pPr>
        <w:widowControl/>
        <w:jc w:val="left"/>
        <w:rPr>
          <w:rFonts w:ascii="黑体" w:eastAsia="黑体" w:hAnsi="黑体" w:cs="黑体"/>
          <w:kern w:val="0"/>
          <w:szCs w:val="21"/>
          <w:lang/>
        </w:rPr>
      </w:pPr>
      <w:r>
        <w:rPr>
          <w:rFonts w:ascii="黑体" w:eastAsia="黑体" w:hAnsi="黑体" w:cs="黑体"/>
          <w:kern w:val="0"/>
          <w:szCs w:val="21"/>
          <w:lang/>
        </w:rPr>
        <w:lastRenderedPageBreak/>
        <w:t>取置信概率为</w:t>
      </w:r>
      <w:r>
        <w:rPr>
          <w:rFonts w:ascii="黑体" w:eastAsia="黑体" w:hAnsi="黑体" w:cs="黑体"/>
          <w:kern w:val="0"/>
          <w:szCs w:val="21"/>
          <w:lang/>
        </w:rPr>
        <w:t>0.95</w:t>
      </w:r>
      <w:r>
        <w:rPr>
          <w:rFonts w:ascii="黑体" w:eastAsia="黑体" w:hAnsi="黑体" w:cs="黑体"/>
          <w:kern w:val="0"/>
          <w:szCs w:val="21"/>
          <w:lang/>
        </w:rPr>
        <w:t>，包含因子</w:t>
      </w:r>
      <w:r>
        <w:rPr>
          <w:rFonts w:ascii="黑体" w:eastAsia="黑体" w:hAnsi="黑体" w:cs="黑体"/>
          <w:i/>
          <w:kern w:val="0"/>
          <w:szCs w:val="21"/>
          <w:lang/>
        </w:rPr>
        <w:t>k</w:t>
      </w:r>
      <w:r>
        <w:rPr>
          <w:rFonts w:ascii="黑体" w:eastAsia="黑体" w:hAnsi="黑体" w:cs="黑体"/>
          <w:kern w:val="0"/>
          <w:szCs w:val="21"/>
          <w:lang/>
        </w:rPr>
        <w:t>=2</w:t>
      </w:r>
      <w:r>
        <w:rPr>
          <w:rFonts w:ascii="黑体" w:eastAsia="黑体" w:hAnsi="黑体" w:cs="黑体"/>
          <w:kern w:val="0"/>
          <w:szCs w:val="21"/>
          <w:lang/>
        </w:rPr>
        <w:t>，</w:t>
      </w:r>
      <w:r>
        <w:rPr>
          <w:rFonts w:ascii="黑体" w:eastAsia="黑体" w:hAnsi="黑体" w:cs="黑体" w:hint="eastAsia"/>
          <w:kern w:val="0"/>
          <w:szCs w:val="21"/>
          <w:lang/>
        </w:rPr>
        <w:t>则跌落高度</w:t>
      </w:r>
      <w:r>
        <w:rPr>
          <w:rFonts w:ascii="黑体" w:eastAsia="黑体" w:hAnsi="黑体" w:cs="黑体"/>
          <w:kern w:val="0"/>
          <w:szCs w:val="21"/>
          <w:lang/>
        </w:rPr>
        <w:t>示值误差的测量不确定度</w:t>
      </w:r>
    </w:p>
    <w:p w:rsidR="009C4DDC" w:rsidRDefault="009C4DDC">
      <w:pPr>
        <w:widowControl/>
        <w:jc w:val="left"/>
        <w:rPr>
          <w:rFonts w:hAnsi="Cambria Math" w:cs="黑体" w:hint="eastAsia"/>
          <w:kern w:val="0"/>
          <w:szCs w:val="21"/>
          <w:lang/>
        </w:rPr>
      </w:pPr>
      <m:oMath>
        <m:sSub>
          <m:sSubPr>
            <m:ctrlPr>
              <w:rPr>
                <w:rFonts w:ascii="Cambria Math" w:hAnsi="Cambria Math" w:cs="黑体"/>
                <w:i/>
                <w:kern w:val="0"/>
                <w:szCs w:val="21"/>
                <w:lang/>
              </w:rPr>
            </m:ctrlPr>
          </m:sSubPr>
          <m:e>
            <m:r>
              <w:rPr>
                <w:rFonts w:ascii="Cambria Math" w:hAnsi="Cambria Math" w:cs="黑体"/>
                <w:kern w:val="0"/>
                <w:szCs w:val="21"/>
                <w:lang/>
              </w:rPr>
              <m:t>U</m:t>
            </m:r>
          </m:e>
          <m:sub>
            <m:r>
              <w:rPr>
                <w:rFonts w:ascii="Cambria Math" w:hAnsi="Cambria Math" w:cs="黑体"/>
                <w:kern w:val="0"/>
                <w:szCs w:val="21"/>
                <w:lang/>
              </w:rPr>
              <m:t>rel</m:t>
            </m:r>
          </m:sub>
        </m:sSub>
        <m:r>
          <w:rPr>
            <w:rFonts w:ascii="Cambria Math" w:hAnsi="Cambria Math" w:cs="黑体"/>
            <w:kern w:val="0"/>
            <w:szCs w:val="21"/>
            <w:lang/>
          </w:rPr>
          <m:t>=</m:t>
        </m:r>
        <m:r>
          <w:rPr>
            <w:rFonts w:ascii="Cambria Math" w:hAnsi="Cambria Math" w:cs="黑体"/>
            <w:kern w:val="0"/>
            <w:szCs w:val="21"/>
            <w:lang/>
          </w:rPr>
          <m:t>ku</m:t>
        </m:r>
        <m:r>
          <w:rPr>
            <w:rFonts w:ascii="Cambria Math" w:hAnsi="Cambria Math" w:cs="黑体"/>
            <w:kern w:val="0"/>
            <w:szCs w:val="21"/>
            <w:lang/>
          </w:rPr>
          <m:t>=0.62°</m:t>
        </m:r>
      </m:oMath>
      <w:r w:rsidR="00057FEA">
        <w:rPr>
          <w:rFonts w:hAnsi="Cambria Math" w:cs="黑体" w:hint="eastAsia"/>
          <w:kern w:val="0"/>
          <w:szCs w:val="21"/>
          <w:lang/>
        </w:rPr>
        <w:t>（</w:t>
      </w:r>
      <w:r w:rsidR="00057FEA">
        <w:rPr>
          <w:rFonts w:hAnsi="Cambria Math" w:cs="黑体" w:hint="eastAsia"/>
          <w:kern w:val="0"/>
          <w:szCs w:val="21"/>
          <w:lang/>
        </w:rPr>
        <w:t>k=2</w:t>
      </w:r>
      <w:r w:rsidR="00057FEA">
        <w:rPr>
          <w:rFonts w:hAnsi="Cambria Math" w:cs="黑体" w:hint="eastAsia"/>
          <w:kern w:val="0"/>
          <w:szCs w:val="21"/>
          <w:lang/>
        </w:rPr>
        <w:t>）</w:t>
      </w:r>
    </w:p>
    <w:sectPr w:rsidR="009C4DDC" w:rsidSect="009C4DDC">
      <w:pgSz w:w="11850" w:h="16783"/>
      <w:pgMar w:top="1440" w:right="1797" w:bottom="1440"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7FEA" w:rsidRDefault="00057FEA" w:rsidP="009C4DDC">
      <w:r>
        <w:separator/>
      </w:r>
    </w:p>
  </w:endnote>
  <w:endnote w:type="continuationSeparator" w:id="1">
    <w:p w:rsidR="00057FEA" w:rsidRDefault="00057FEA" w:rsidP="009C4DDC">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BatangChe">
    <w:panose1 w:val="02030609000101010101"/>
    <w:charset w:val="81"/>
    <w:family w:val="modern"/>
    <w:pitch w:val="fixed"/>
    <w:sig w:usb0="B00002AF" w:usb1="69D77CFB" w:usb2="00000030" w:usb3="00000000" w:csb0="0008009F" w:csb1="00000000"/>
  </w:font>
  <w:font w:name="方正小标宋_GBK">
    <w:altName w:val="微软雅黑"/>
    <w:charset w:val="86"/>
    <w:family w:val="script"/>
    <w:pitch w:val="default"/>
    <w:sig w:usb0="00000000" w:usb1="00000000" w:usb2="00000010" w:usb3="00000000" w:csb0="00040000"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DDC" w:rsidRDefault="009C4DDC">
    <w:pPr>
      <w:pStyle w:val="af9"/>
    </w:pPr>
    <w:r>
      <w:fldChar w:fldCharType="begin"/>
    </w:r>
    <w:r w:rsidR="00057FEA">
      <w:instrText xml:space="preserve"> PAGE  \* MERGEFORMAT </w:instrText>
    </w:r>
    <w:r>
      <w:fldChar w:fldCharType="separate"/>
    </w:r>
    <w:r w:rsidR="00057FEA">
      <w:t>10</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DDC" w:rsidRDefault="009C4DDC">
    <w:pPr>
      <w:pStyle w:val="ae"/>
      <w:framePr w:wrap="around" w:vAnchor="text" w:hAnchor="margin" w:xAlign="right" w:y="1"/>
      <w:rPr>
        <w:rStyle w:val="af4"/>
      </w:rPr>
    </w:pPr>
    <w:r>
      <w:fldChar w:fldCharType="begin"/>
    </w:r>
    <w:r w:rsidR="00057FEA">
      <w:rPr>
        <w:rStyle w:val="af4"/>
      </w:rPr>
      <w:instrText xml:space="preserve">PAGE  </w:instrText>
    </w:r>
    <w:r>
      <w:fldChar w:fldCharType="separate"/>
    </w:r>
    <w:r w:rsidR="00EA6864">
      <w:rPr>
        <w:rStyle w:val="af4"/>
        <w:noProof/>
      </w:rPr>
      <w:t>I</w:t>
    </w:r>
    <w:r>
      <w:fldChar w:fldCharType="end"/>
    </w:r>
  </w:p>
  <w:p w:rsidR="009C4DDC" w:rsidRDefault="009C4DDC">
    <w:pPr>
      <w:pStyle w:val="ae"/>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DDC" w:rsidRDefault="009C4DDC">
    <w:pPr>
      <w:pStyle w:val="ae"/>
      <w:framePr w:wrap="around" w:vAnchor="text" w:hAnchor="margin" w:xAlign="right" w:y="1"/>
      <w:rPr>
        <w:rStyle w:val="af4"/>
      </w:rPr>
    </w:pPr>
    <w:r>
      <w:fldChar w:fldCharType="begin"/>
    </w:r>
    <w:r w:rsidR="00057FEA">
      <w:rPr>
        <w:rStyle w:val="af4"/>
      </w:rPr>
      <w:instrText xml:space="preserve">PAGE  </w:instrText>
    </w:r>
    <w:r>
      <w:fldChar w:fldCharType="end"/>
    </w:r>
  </w:p>
  <w:p w:rsidR="009C4DDC" w:rsidRDefault="009C4DDC">
    <w:pPr>
      <w:pStyle w:val="ae"/>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DDC" w:rsidRDefault="009C4DDC">
    <w:pPr>
      <w:pStyle w:val="ae"/>
      <w:framePr w:wrap="around" w:vAnchor="text" w:hAnchor="margin" w:xAlign="right" w:y="1"/>
      <w:rPr>
        <w:rStyle w:val="af4"/>
      </w:rPr>
    </w:pPr>
    <w:r>
      <w:fldChar w:fldCharType="begin"/>
    </w:r>
    <w:r w:rsidR="00057FEA">
      <w:rPr>
        <w:rStyle w:val="af4"/>
      </w:rPr>
      <w:instrText xml:space="preserve">PAGE  </w:instrText>
    </w:r>
    <w:r>
      <w:fldChar w:fldCharType="separate"/>
    </w:r>
    <w:r w:rsidR="00EA6864">
      <w:rPr>
        <w:rStyle w:val="af4"/>
        <w:noProof/>
      </w:rPr>
      <w:t>4</w:t>
    </w:r>
    <w:r>
      <w:fldChar w:fldCharType="end"/>
    </w:r>
  </w:p>
  <w:p w:rsidR="009C4DDC" w:rsidRDefault="009C4DDC">
    <w:pPr>
      <w:pStyle w:val="a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7FEA" w:rsidRDefault="00057FEA" w:rsidP="009C4DDC">
      <w:r>
        <w:separator/>
      </w:r>
    </w:p>
  </w:footnote>
  <w:footnote w:type="continuationSeparator" w:id="1">
    <w:p w:rsidR="00057FEA" w:rsidRDefault="00057FEA" w:rsidP="009C4D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DDC" w:rsidRDefault="00057FEA">
    <w:pPr>
      <w:pStyle w:val="af8"/>
      <w:jc w:val="center"/>
    </w:pPr>
    <w:r>
      <w:rPr>
        <w:rFonts w:ascii="Times New Roman"/>
        <w:b/>
      </w:rPr>
      <w:t>JJF</w:t>
    </w:r>
    <w:r>
      <w:rPr>
        <w:rFonts w:hint="eastAsia"/>
      </w:rPr>
      <w:t>(</w:t>
    </w:r>
    <w:r>
      <w:rPr>
        <w:rFonts w:hint="eastAsia"/>
      </w:rPr>
      <w:t>建材</w:t>
    </w:r>
    <w:r>
      <w:rPr>
        <w:rFonts w:hint="eastAsia"/>
      </w:rPr>
      <w:t>)</w:t>
    </w:r>
    <w:r>
      <w:rPr>
        <w:rFonts w:hAnsi="黑体" w:hint="eastAsia"/>
      </w:rPr>
      <w:t>XXXX</w:t>
    </w:r>
    <w:r>
      <w:rPr>
        <w:rFonts w:hAnsi="黑体"/>
      </w:rPr>
      <w:t>—20</w:t>
    </w:r>
    <w:r>
      <w:rPr>
        <w:rFonts w:hAnsi="黑体" w:hint="eastAsia"/>
      </w:rPr>
      <w:t>2X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DDC" w:rsidRDefault="00057FEA">
    <w:pPr>
      <w:pStyle w:val="af"/>
    </w:pPr>
    <w:r>
      <w:rPr>
        <w:rFonts w:ascii="黑体" w:eastAsia="黑体"/>
        <w:b/>
        <w:sz w:val="21"/>
      </w:rPr>
      <w:t>JJF</w:t>
    </w:r>
    <w:r>
      <w:rPr>
        <w:rFonts w:ascii="黑体" w:eastAsia="黑体" w:hint="eastAsia"/>
        <w:b/>
        <w:sz w:val="21"/>
      </w:rPr>
      <w:t>（建材）</w:t>
    </w:r>
    <w:r>
      <w:rPr>
        <w:rFonts w:ascii="黑体" w:eastAsia="黑体" w:hAnsi="宋体" w:hint="eastAsia"/>
        <w:b/>
        <w:sz w:val="21"/>
      </w:rPr>
      <w:t>××</w:t>
    </w:r>
    <w:r>
      <w:rPr>
        <w:rFonts w:ascii="黑体" w:eastAsia="黑体" w:hint="eastAsia"/>
        <w:b/>
        <w:sz w:val="21"/>
        <w:lang w:val="en-GB"/>
      </w:rPr>
      <w:t>—</w:t>
    </w:r>
    <w:r>
      <w:rPr>
        <w:rFonts w:ascii="黑体" w:eastAsia="黑体" w:hAnsi="宋体" w:hint="eastAsia"/>
        <w:b/>
        <w:sz w:val="21"/>
        <w:lang w:val="en-GB"/>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591E9CCB"/>
    <w:multiLevelType w:val="singleLevel"/>
    <w:tmpl w:val="591E9CCB"/>
    <w:lvl w:ilvl="0">
      <w:start w:val="1"/>
      <w:numFmt w:val="lowerLetter"/>
      <w:suff w:val="space"/>
      <w:lvlText w:val="%1)"/>
      <w:lvlJc w:val="left"/>
    </w:lvl>
  </w:abstractNum>
  <w:abstractNum w:abstractNumId="2">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pStyle w:val="a2"/>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3">
    <w:nsid w:val="657D3FBC"/>
    <w:multiLevelType w:val="multilevel"/>
    <w:tmpl w:val="657D3FBC"/>
    <w:lvl w:ilvl="0">
      <w:start w:val="1"/>
      <w:numFmt w:val="upperLetter"/>
      <w:pStyle w:val="a3"/>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4">
    <w:nsid w:val="6DBF04F4"/>
    <w:multiLevelType w:val="multilevel"/>
    <w:tmpl w:val="6DBF04F4"/>
    <w:lvl w:ilvl="0">
      <w:start w:val="1"/>
      <w:numFmt w:val="none"/>
      <w:pStyle w:val="a4"/>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0"/>
  </w:num>
  <w:num w:numId="2">
    <w:abstractNumId w:val="2"/>
  </w:num>
  <w:num w:numId="3">
    <w:abstractNumId w:val="3"/>
  </w:num>
  <w:num w:numId="4">
    <w:abstractNumId w:val="4"/>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rson w15:author="jack">
    <w15:presenceInfo w15:providerId="None" w15:userId="jack"/>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stylePaneFormatFilter w:val="3F01"/>
  <w:defaultTabStop w:val="420"/>
  <w:drawingGridVerticalSpacing w:val="156"/>
  <w:noPunctuationKerning/>
  <w:characterSpacingControl w:val="compressPunctuation"/>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doNotExpandShiftReturn/>
    <w:adjustLineHeightInTable/>
    <w:useFELayout/>
  </w:compat>
  <w:docVars>
    <w:docVar w:name="commondata" w:val="eyJoZGlkIjoiZjdhNDc2NjVjZjM3ZTg4ZWE0YWQ1NmY4YWU4OTkxMDAifQ=="/>
  </w:docVars>
  <w:rsids>
    <w:rsidRoot w:val="00172A27"/>
    <w:rsid w:val="00002668"/>
    <w:rsid w:val="00002927"/>
    <w:rsid w:val="00025A4D"/>
    <w:rsid w:val="00033F1D"/>
    <w:rsid w:val="00057FEA"/>
    <w:rsid w:val="0006019F"/>
    <w:rsid w:val="00062E94"/>
    <w:rsid w:val="000651F6"/>
    <w:rsid w:val="00072436"/>
    <w:rsid w:val="00083E46"/>
    <w:rsid w:val="000A0146"/>
    <w:rsid w:val="000A0E11"/>
    <w:rsid w:val="000A59AD"/>
    <w:rsid w:val="000B27E2"/>
    <w:rsid w:val="000B59BE"/>
    <w:rsid w:val="000D0203"/>
    <w:rsid w:val="000D7B8F"/>
    <w:rsid w:val="000E6DC6"/>
    <w:rsid w:val="000F6CDF"/>
    <w:rsid w:val="00113D8B"/>
    <w:rsid w:val="00147FEE"/>
    <w:rsid w:val="0016442C"/>
    <w:rsid w:val="00165A44"/>
    <w:rsid w:val="00166618"/>
    <w:rsid w:val="00172A27"/>
    <w:rsid w:val="0019185B"/>
    <w:rsid w:val="00192F96"/>
    <w:rsid w:val="001B3715"/>
    <w:rsid w:val="001D324F"/>
    <w:rsid w:val="001F284B"/>
    <w:rsid w:val="00201FB0"/>
    <w:rsid w:val="00206A68"/>
    <w:rsid w:val="00221275"/>
    <w:rsid w:val="0022551B"/>
    <w:rsid w:val="00245A08"/>
    <w:rsid w:val="00263717"/>
    <w:rsid w:val="00263AFA"/>
    <w:rsid w:val="00282D7F"/>
    <w:rsid w:val="00286C87"/>
    <w:rsid w:val="00287057"/>
    <w:rsid w:val="00297D8C"/>
    <w:rsid w:val="002B3630"/>
    <w:rsid w:val="002B479A"/>
    <w:rsid w:val="002C56D3"/>
    <w:rsid w:val="002E2322"/>
    <w:rsid w:val="002E2CBC"/>
    <w:rsid w:val="002F6803"/>
    <w:rsid w:val="00312A9A"/>
    <w:rsid w:val="00346DED"/>
    <w:rsid w:val="0038236A"/>
    <w:rsid w:val="00390429"/>
    <w:rsid w:val="00391894"/>
    <w:rsid w:val="00394A03"/>
    <w:rsid w:val="003B2782"/>
    <w:rsid w:val="003F1694"/>
    <w:rsid w:val="003F317A"/>
    <w:rsid w:val="00410E98"/>
    <w:rsid w:val="00414D91"/>
    <w:rsid w:val="00416544"/>
    <w:rsid w:val="00422ABD"/>
    <w:rsid w:val="00424A1C"/>
    <w:rsid w:val="00434259"/>
    <w:rsid w:val="004435AD"/>
    <w:rsid w:val="00463D86"/>
    <w:rsid w:val="00472AC3"/>
    <w:rsid w:val="00473755"/>
    <w:rsid w:val="00475DF3"/>
    <w:rsid w:val="00482F89"/>
    <w:rsid w:val="004873A3"/>
    <w:rsid w:val="004A04D0"/>
    <w:rsid w:val="004A1AFC"/>
    <w:rsid w:val="004B1699"/>
    <w:rsid w:val="004B2633"/>
    <w:rsid w:val="004B6406"/>
    <w:rsid w:val="004B702A"/>
    <w:rsid w:val="004D0669"/>
    <w:rsid w:val="004D1D21"/>
    <w:rsid w:val="004D5C77"/>
    <w:rsid w:val="004F186E"/>
    <w:rsid w:val="004F3EC9"/>
    <w:rsid w:val="00510295"/>
    <w:rsid w:val="00515F4B"/>
    <w:rsid w:val="00525F60"/>
    <w:rsid w:val="005543E0"/>
    <w:rsid w:val="005664B2"/>
    <w:rsid w:val="005716FD"/>
    <w:rsid w:val="005739B1"/>
    <w:rsid w:val="00574E2D"/>
    <w:rsid w:val="00582AE4"/>
    <w:rsid w:val="005D12C1"/>
    <w:rsid w:val="005D5551"/>
    <w:rsid w:val="005E30D7"/>
    <w:rsid w:val="005F7532"/>
    <w:rsid w:val="00601D06"/>
    <w:rsid w:val="00612018"/>
    <w:rsid w:val="00614C8D"/>
    <w:rsid w:val="00615649"/>
    <w:rsid w:val="006176A1"/>
    <w:rsid w:val="00624228"/>
    <w:rsid w:val="006253FB"/>
    <w:rsid w:val="00627BD2"/>
    <w:rsid w:val="00630655"/>
    <w:rsid w:val="006338EB"/>
    <w:rsid w:val="006345F7"/>
    <w:rsid w:val="0066128E"/>
    <w:rsid w:val="00661C58"/>
    <w:rsid w:val="0066235B"/>
    <w:rsid w:val="006843FA"/>
    <w:rsid w:val="00684CCE"/>
    <w:rsid w:val="00696FC8"/>
    <w:rsid w:val="00711860"/>
    <w:rsid w:val="00712C97"/>
    <w:rsid w:val="0071612F"/>
    <w:rsid w:val="00721A3B"/>
    <w:rsid w:val="007307DC"/>
    <w:rsid w:val="00730C55"/>
    <w:rsid w:val="00732095"/>
    <w:rsid w:val="00736780"/>
    <w:rsid w:val="00746462"/>
    <w:rsid w:val="007470E1"/>
    <w:rsid w:val="00751C98"/>
    <w:rsid w:val="0075442C"/>
    <w:rsid w:val="00756474"/>
    <w:rsid w:val="007717F0"/>
    <w:rsid w:val="00775106"/>
    <w:rsid w:val="007943CA"/>
    <w:rsid w:val="007B10FF"/>
    <w:rsid w:val="007C0F56"/>
    <w:rsid w:val="007D10D9"/>
    <w:rsid w:val="007E0273"/>
    <w:rsid w:val="007E42C7"/>
    <w:rsid w:val="007F471C"/>
    <w:rsid w:val="007F537B"/>
    <w:rsid w:val="007F5A4B"/>
    <w:rsid w:val="00812246"/>
    <w:rsid w:val="00817B61"/>
    <w:rsid w:val="008249F8"/>
    <w:rsid w:val="00826B69"/>
    <w:rsid w:val="00860753"/>
    <w:rsid w:val="0087298E"/>
    <w:rsid w:val="008A2E45"/>
    <w:rsid w:val="008B5C80"/>
    <w:rsid w:val="008C6310"/>
    <w:rsid w:val="008D0EC5"/>
    <w:rsid w:val="008D7EA4"/>
    <w:rsid w:val="008E38E4"/>
    <w:rsid w:val="008E3F63"/>
    <w:rsid w:val="008E7137"/>
    <w:rsid w:val="00901294"/>
    <w:rsid w:val="0091092F"/>
    <w:rsid w:val="00916773"/>
    <w:rsid w:val="00936BCA"/>
    <w:rsid w:val="0094635A"/>
    <w:rsid w:val="00957570"/>
    <w:rsid w:val="00965FAA"/>
    <w:rsid w:val="0097616D"/>
    <w:rsid w:val="0097710B"/>
    <w:rsid w:val="00980A19"/>
    <w:rsid w:val="009A15BE"/>
    <w:rsid w:val="009A3CF3"/>
    <w:rsid w:val="009B1E88"/>
    <w:rsid w:val="009C16FD"/>
    <w:rsid w:val="009C4DDC"/>
    <w:rsid w:val="009D1649"/>
    <w:rsid w:val="009D3EAA"/>
    <w:rsid w:val="009E046A"/>
    <w:rsid w:val="009E446E"/>
    <w:rsid w:val="009E4B3C"/>
    <w:rsid w:val="009E4C32"/>
    <w:rsid w:val="009E648C"/>
    <w:rsid w:val="00A116AB"/>
    <w:rsid w:val="00A13D2C"/>
    <w:rsid w:val="00A13D57"/>
    <w:rsid w:val="00A222FC"/>
    <w:rsid w:val="00A32E9E"/>
    <w:rsid w:val="00A56622"/>
    <w:rsid w:val="00A67089"/>
    <w:rsid w:val="00A73E73"/>
    <w:rsid w:val="00A9267E"/>
    <w:rsid w:val="00AA07CE"/>
    <w:rsid w:val="00AA664D"/>
    <w:rsid w:val="00AB23FA"/>
    <w:rsid w:val="00AB52AB"/>
    <w:rsid w:val="00AB7B0C"/>
    <w:rsid w:val="00AC569A"/>
    <w:rsid w:val="00AD7EED"/>
    <w:rsid w:val="00AF537B"/>
    <w:rsid w:val="00B16DD4"/>
    <w:rsid w:val="00B17EEA"/>
    <w:rsid w:val="00B21448"/>
    <w:rsid w:val="00B23C0F"/>
    <w:rsid w:val="00B3689A"/>
    <w:rsid w:val="00B37D94"/>
    <w:rsid w:val="00B675C4"/>
    <w:rsid w:val="00B83F7F"/>
    <w:rsid w:val="00BC2402"/>
    <w:rsid w:val="00BD1032"/>
    <w:rsid w:val="00BF1673"/>
    <w:rsid w:val="00BF4DEF"/>
    <w:rsid w:val="00BF6597"/>
    <w:rsid w:val="00C34D67"/>
    <w:rsid w:val="00C46489"/>
    <w:rsid w:val="00C5544B"/>
    <w:rsid w:val="00C92106"/>
    <w:rsid w:val="00C93193"/>
    <w:rsid w:val="00CA312E"/>
    <w:rsid w:val="00CC12AF"/>
    <w:rsid w:val="00CF0019"/>
    <w:rsid w:val="00CF3ACC"/>
    <w:rsid w:val="00D01266"/>
    <w:rsid w:val="00D15AB5"/>
    <w:rsid w:val="00D328ED"/>
    <w:rsid w:val="00D4327E"/>
    <w:rsid w:val="00D5114D"/>
    <w:rsid w:val="00D6508B"/>
    <w:rsid w:val="00D65C64"/>
    <w:rsid w:val="00D701CD"/>
    <w:rsid w:val="00D82AA9"/>
    <w:rsid w:val="00D951B0"/>
    <w:rsid w:val="00DA0DB9"/>
    <w:rsid w:val="00DB5233"/>
    <w:rsid w:val="00DE07F2"/>
    <w:rsid w:val="00DE4013"/>
    <w:rsid w:val="00DE5815"/>
    <w:rsid w:val="00DF7026"/>
    <w:rsid w:val="00E047FD"/>
    <w:rsid w:val="00E15FA8"/>
    <w:rsid w:val="00E33A2E"/>
    <w:rsid w:val="00E942E2"/>
    <w:rsid w:val="00EA6864"/>
    <w:rsid w:val="00EC4953"/>
    <w:rsid w:val="00ED3F0E"/>
    <w:rsid w:val="00ED44A3"/>
    <w:rsid w:val="00EE627E"/>
    <w:rsid w:val="00F36485"/>
    <w:rsid w:val="00F435CC"/>
    <w:rsid w:val="00F56E83"/>
    <w:rsid w:val="00F909A8"/>
    <w:rsid w:val="00F940E5"/>
    <w:rsid w:val="00F94E11"/>
    <w:rsid w:val="00F96B8A"/>
    <w:rsid w:val="00FB37A2"/>
    <w:rsid w:val="00FB6918"/>
    <w:rsid w:val="00FB7798"/>
    <w:rsid w:val="00FC05E8"/>
    <w:rsid w:val="00FC5B4B"/>
    <w:rsid w:val="00FC7E97"/>
    <w:rsid w:val="00FD73EA"/>
    <w:rsid w:val="00FD7D24"/>
    <w:rsid w:val="00FE6423"/>
    <w:rsid w:val="00FE657F"/>
    <w:rsid w:val="01175F3A"/>
    <w:rsid w:val="015F456D"/>
    <w:rsid w:val="0224583A"/>
    <w:rsid w:val="024069FE"/>
    <w:rsid w:val="028E0C39"/>
    <w:rsid w:val="0354547F"/>
    <w:rsid w:val="03CA7883"/>
    <w:rsid w:val="043C2D79"/>
    <w:rsid w:val="05A73504"/>
    <w:rsid w:val="066371D9"/>
    <w:rsid w:val="06643BB5"/>
    <w:rsid w:val="06CC0467"/>
    <w:rsid w:val="06CC4D15"/>
    <w:rsid w:val="071B39A8"/>
    <w:rsid w:val="084A0486"/>
    <w:rsid w:val="0895514D"/>
    <w:rsid w:val="08C556A3"/>
    <w:rsid w:val="09C82CF2"/>
    <w:rsid w:val="0A617596"/>
    <w:rsid w:val="0AA33D9D"/>
    <w:rsid w:val="0AE76734"/>
    <w:rsid w:val="0AF022D4"/>
    <w:rsid w:val="0AF977B7"/>
    <w:rsid w:val="0B4E4878"/>
    <w:rsid w:val="0B5C3FF0"/>
    <w:rsid w:val="0BF274DF"/>
    <w:rsid w:val="0BF54BF0"/>
    <w:rsid w:val="0CE55BB4"/>
    <w:rsid w:val="0D0039BE"/>
    <w:rsid w:val="0D250E7B"/>
    <w:rsid w:val="0D330783"/>
    <w:rsid w:val="0D7C6507"/>
    <w:rsid w:val="0ECD6863"/>
    <w:rsid w:val="0ED04402"/>
    <w:rsid w:val="0EF34E5F"/>
    <w:rsid w:val="0F0E4631"/>
    <w:rsid w:val="0F184A1C"/>
    <w:rsid w:val="0F290686"/>
    <w:rsid w:val="0FDE74A9"/>
    <w:rsid w:val="10674F10"/>
    <w:rsid w:val="115F0A58"/>
    <w:rsid w:val="11A56E21"/>
    <w:rsid w:val="12051663"/>
    <w:rsid w:val="121C51E3"/>
    <w:rsid w:val="12CE7B4B"/>
    <w:rsid w:val="12DE7967"/>
    <w:rsid w:val="12F46ED7"/>
    <w:rsid w:val="133062DE"/>
    <w:rsid w:val="134220CA"/>
    <w:rsid w:val="1367301C"/>
    <w:rsid w:val="13BE006B"/>
    <w:rsid w:val="13BF3D87"/>
    <w:rsid w:val="141D3085"/>
    <w:rsid w:val="14B75F46"/>
    <w:rsid w:val="1687159D"/>
    <w:rsid w:val="169531D0"/>
    <w:rsid w:val="16DC5575"/>
    <w:rsid w:val="16DC73F7"/>
    <w:rsid w:val="17706D97"/>
    <w:rsid w:val="17872CEE"/>
    <w:rsid w:val="17D535D8"/>
    <w:rsid w:val="17E9077D"/>
    <w:rsid w:val="18832C4F"/>
    <w:rsid w:val="19763946"/>
    <w:rsid w:val="19DF332B"/>
    <w:rsid w:val="1AFA52E2"/>
    <w:rsid w:val="1B8B308D"/>
    <w:rsid w:val="1C6E18E1"/>
    <w:rsid w:val="1C962CB7"/>
    <w:rsid w:val="1D170431"/>
    <w:rsid w:val="1D772D50"/>
    <w:rsid w:val="1DB734D0"/>
    <w:rsid w:val="1F233195"/>
    <w:rsid w:val="1F571E18"/>
    <w:rsid w:val="1F5839D7"/>
    <w:rsid w:val="1FA21CAB"/>
    <w:rsid w:val="205872CB"/>
    <w:rsid w:val="20705B55"/>
    <w:rsid w:val="20A025BE"/>
    <w:rsid w:val="216619E3"/>
    <w:rsid w:val="21786A55"/>
    <w:rsid w:val="218933DD"/>
    <w:rsid w:val="218B5DFD"/>
    <w:rsid w:val="21C43D16"/>
    <w:rsid w:val="22193663"/>
    <w:rsid w:val="2354115F"/>
    <w:rsid w:val="237A17AF"/>
    <w:rsid w:val="23BD251A"/>
    <w:rsid w:val="23CA0F20"/>
    <w:rsid w:val="244576C8"/>
    <w:rsid w:val="246758CC"/>
    <w:rsid w:val="249505C5"/>
    <w:rsid w:val="24DB2D8B"/>
    <w:rsid w:val="24F70874"/>
    <w:rsid w:val="25801948"/>
    <w:rsid w:val="259D689D"/>
    <w:rsid w:val="25AA3C09"/>
    <w:rsid w:val="25BD5140"/>
    <w:rsid w:val="25E254F7"/>
    <w:rsid w:val="261C533A"/>
    <w:rsid w:val="269949D0"/>
    <w:rsid w:val="26B674D1"/>
    <w:rsid w:val="26BF6EDE"/>
    <w:rsid w:val="26C67308"/>
    <w:rsid w:val="26F26502"/>
    <w:rsid w:val="272C540F"/>
    <w:rsid w:val="27B30414"/>
    <w:rsid w:val="27BB671E"/>
    <w:rsid w:val="282F310D"/>
    <w:rsid w:val="289D42F7"/>
    <w:rsid w:val="28E3752B"/>
    <w:rsid w:val="293B7493"/>
    <w:rsid w:val="296925CE"/>
    <w:rsid w:val="29712999"/>
    <w:rsid w:val="29D174E8"/>
    <w:rsid w:val="29E9343C"/>
    <w:rsid w:val="2A82742B"/>
    <w:rsid w:val="2AC0168D"/>
    <w:rsid w:val="2B0F3984"/>
    <w:rsid w:val="2BA5101F"/>
    <w:rsid w:val="2BE43961"/>
    <w:rsid w:val="2C02436B"/>
    <w:rsid w:val="2C1F008B"/>
    <w:rsid w:val="2C381DF9"/>
    <w:rsid w:val="2C444C69"/>
    <w:rsid w:val="2C820DC9"/>
    <w:rsid w:val="2D0211F2"/>
    <w:rsid w:val="2D664D3D"/>
    <w:rsid w:val="2E2B7B1C"/>
    <w:rsid w:val="2EB02CC8"/>
    <w:rsid w:val="2F1210C1"/>
    <w:rsid w:val="2FA335E0"/>
    <w:rsid w:val="3028057C"/>
    <w:rsid w:val="304529AA"/>
    <w:rsid w:val="30D73F21"/>
    <w:rsid w:val="30F24E19"/>
    <w:rsid w:val="31646F82"/>
    <w:rsid w:val="31D10330"/>
    <w:rsid w:val="31FD7634"/>
    <w:rsid w:val="329E517B"/>
    <w:rsid w:val="33220DB9"/>
    <w:rsid w:val="33424EEA"/>
    <w:rsid w:val="33ED21CF"/>
    <w:rsid w:val="345A1F9A"/>
    <w:rsid w:val="34A32ACF"/>
    <w:rsid w:val="350C7DCA"/>
    <w:rsid w:val="3513718C"/>
    <w:rsid w:val="35176D7B"/>
    <w:rsid w:val="35194A89"/>
    <w:rsid w:val="36A035BD"/>
    <w:rsid w:val="36BF380D"/>
    <w:rsid w:val="37842F4E"/>
    <w:rsid w:val="38204DF5"/>
    <w:rsid w:val="385E7512"/>
    <w:rsid w:val="392E7202"/>
    <w:rsid w:val="39F536D6"/>
    <w:rsid w:val="3A066749"/>
    <w:rsid w:val="3A9442AD"/>
    <w:rsid w:val="3ABC3B4F"/>
    <w:rsid w:val="3AD703B8"/>
    <w:rsid w:val="3B083018"/>
    <w:rsid w:val="3BB26C74"/>
    <w:rsid w:val="3C52274D"/>
    <w:rsid w:val="3D1954E3"/>
    <w:rsid w:val="3D556D1C"/>
    <w:rsid w:val="3E051D13"/>
    <w:rsid w:val="3E067AAC"/>
    <w:rsid w:val="3E084F98"/>
    <w:rsid w:val="3E3E45CC"/>
    <w:rsid w:val="3E6605A1"/>
    <w:rsid w:val="3FC5097A"/>
    <w:rsid w:val="3FE91433"/>
    <w:rsid w:val="3FF176CA"/>
    <w:rsid w:val="403E2C16"/>
    <w:rsid w:val="40AA1B72"/>
    <w:rsid w:val="41907296"/>
    <w:rsid w:val="419F0774"/>
    <w:rsid w:val="423A2067"/>
    <w:rsid w:val="42567888"/>
    <w:rsid w:val="427E4245"/>
    <w:rsid w:val="428E41DA"/>
    <w:rsid w:val="42CA7F23"/>
    <w:rsid w:val="43735D0D"/>
    <w:rsid w:val="43AC7C82"/>
    <w:rsid w:val="447D192B"/>
    <w:rsid w:val="4508235C"/>
    <w:rsid w:val="45405635"/>
    <w:rsid w:val="45E33E61"/>
    <w:rsid w:val="4668782F"/>
    <w:rsid w:val="467E4934"/>
    <w:rsid w:val="46C12202"/>
    <w:rsid w:val="46E858AB"/>
    <w:rsid w:val="46EC4B4C"/>
    <w:rsid w:val="4733117A"/>
    <w:rsid w:val="47454DBB"/>
    <w:rsid w:val="474E50E0"/>
    <w:rsid w:val="47F90AC6"/>
    <w:rsid w:val="48340DA5"/>
    <w:rsid w:val="4956763F"/>
    <w:rsid w:val="499C587E"/>
    <w:rsid w:val="49E6579C"/>
    <w:rsid w:val="4A3C5772"/>
    <w:rsid w:val="4A544C0A"/>
    <w:rsid w:val="4AFB4986"/>
    <w:rsid w:val="4B060FC2"/>
    <w:rsid w:val="4B4B06AA"/>
    <w:rsid w:val="4B572F72"/>
    <w:rsid w:val="4BA64F27"/>
    <w:rsid w:val="4CD24406"/>
    <w:rsid w:val="4D076BBA"/>
    <w:rsid w:val="4D1A2C2C"/>
    <w:rsid w:val="4D896E30"/>
    <w:rsid w:val="4E004941"/>
    <w:rsid w:val="4E453EB4"/>
    <w:rsid w:val="4E772314"/>
    <w:rsid w:val="4FDF734A"/>
    <w:rsid w:val="4FE37C4D"/>
    <w:rsid w:val="501B6084"/>
    <w:rsid w:val="5088627F"/>
    <w:rsid w:val="50A5710C"/>
    <w:rsid w:val="513652B7"/>
    <w:rsid w:val="514936D0"/>
    <w:rsid w:val="51514EB9"/>
    <w:rsid w:val="517979C8"/>
    <w:rsid w:val="51E57AD8"/>
    <w:rsid w:val="529E60AD"/>
    <w:rsid w:val="52F946C4"/>
    <w:rsid w:val="53123C31"/>
    <w:rsid w:val="5337500D"/>
    <w:rsid w:val="53C75BE8"/>
    <w:rsid w:val="53E51133"/>
    <w:rsid w:val="53FD2BC5"/>
    <w:rsid w:val="54684AFF"/>
    <w:rsid w:val="54A9272E"/>
    <w:rsid w:val="55591EF4"/>
    <w:rsid w:val="555E1FB1"/>
    <w:rsid w:val="55E675C0"/>
    <w:rsid w:val="56951DA6"/>
    <w:rsid w:val="569E0E6D"/>
    <w:rsid w:val="56BA2D14"/>
    <w:rsid w:val="56C066C5"/>
    <w:rsid w:val="56E83107"/>
    <w:rsid w:val="57487406"/>
    <w:rsid w:val="57991F77"/>
    <w:rsid w:val="57A973D4"/>
    <w:rsid w:val="58184119"/>
    <w:rsid w:val="581B5479"/>
    <w:rsid w:val="5881759D"/>
    <w:rsid w:val="589D3FA3"/>
    <w:rsid w:val="589F03C8"/>
    <w:rsid w:val="58A05A6D"/>
    <w:rsid w:val="58BD7F67"/>
    <w:rsid w:val="58C72B41"/>
    <w:rsid w:val="591B286A"/>
    <w:rsid w:val="59691283"/>
    <w:rsid w:val="599402BD"/>
    <w:rsid w:val="59D7465F"/>
    <w:rsid w:val="5A2B543F"/>
    <w:rsid w:val="5A4507D9"/>
    <w:rsid w:val="5ABD2F54"/>
    <w:rsid w:val="5ADB4BBC"/>
    <w:rsid w:val="5AF63776"/>
    <w:rsid w:val="5B0C2F16"/>
    <w:rsid w:val="5B41149C"/>
    <w:rsid w:val="5B620DAB"/>
    <w:rsid w:val="5B6B15FD"/>
    <w:rsid w:val="5B6E5E38"/>
    <w:rsid w:val="5B86162F"/>
    <w:rsid w:val="5CFC1AB1"/>
    <w:rsid w:val="5E3A1F2A"/>
    <w:rsid w:val="5EED3AB9"/>
    <w:rsid w:val="5F3D0DA7"/>
    <w:rsid w:val="5F68599D"/>
    <w:rsid w:val="5F6F48C5"/>
    <w:rsid w:val="5FA016B7"/>
    <w:rsid w:val="60C32F2D"/>
    <w:rsid w:val="60D3262F"/>
    <w:rsid w:val="61C2723B"/>
    <w:rsid w:val="6234338D"/>
    <w:rsid w:val="62C83EB3"/>
    <w:rsid w:val="62D7597E"/>
    <w:rsid w:val="63BE4924"/>
    <w:rsid w:val="641272CF"/>
    <w:rsid w:val="64831F46"/>
    <w:rsid w:val="64A963F4"/>
    <w:rsid w:val="64D767B6"/>
    <w:rsid w:val="64F5251E"/>
    <w:rsid w:val="651664C2"/>
    <w:rsid w:val="654B3605"/>
    <w:rsid w:val="65EE6636"/>
    <w:rsid w:val="66D16F91"/>
    <w:rsid w:val="66F66060"/>
    <w:rsid w:val="678D47B8"/>
    <w:rsid w:val="67B75800"/>
    <w:rsid w:val="68955A9B"/>
    <w:rsid w:val="68AA3DAB"/>
    <w:rsid w:val="69525440"/>
    <w:rsid w:val="69BB5C05"/>
    <w:rsid w:val="6AAA1C9B"/>
    <w:rsid w:val="6AD231FE"/>
    <w:rsid w:val="6B431823"/>
    <w:rsid w:val="6B5C5AD3"/>
    <w:rsid w:val="6BC7550E"/>
    <w:rsid w:val="6C163276"/>
    <w:rsid w:val="6C1848AC"/>
    <w:rsid w:val="6C357119"/>
    <w:rsid w:val="6CBA78FF"/>
    <w:rsid w:val="6CD0285C"/>
    <w:rsid w:val="6CE07F53"/>
    <w:rsid w:val="6CE82E55"/>
    <w:rsid w:val="6D68536A"/>
    <w:rsid w:val="6DE212B2"/>
    <w:rsid w:val="6DE40097"/>
    <w:rsid w:val="6E12008E"/>
    <w:rsid w:val="6ED703C8"/>
    <w:rsid w:val="6F137A38"/>
    <w:rsid w:val="70267175"/>
    <w:rsid w:val="7030399F"/>
    <w:rsid w:val="70B9064C"/>
    <w:rsid w:val="70DA702A"/>
    <w:rsid w:val="70FF42EF"/>
    <w:rsid w:val="711C2041"/>
    <w:rsid w:val="716E1D31"/>
    <w:rsid w:val="717F6003"/>
    <w:rsid w:val="71890E83"/>
    <w:rsid w:val="7237499D"/>
    <w:rsid w:val="7252597D"/>
    <w:rsid w:val="72734A09"/>
    <w:rsid w:val="72744B6F"/>
    <w:rsid w:val="7349727C"/>
    <w:rsid w:val="740F126F"/>
    <w:rsid w:val="744C354A"/>
    <w:rsid w:val="754F3892"/>
    <w:rsid w:val="755255ED"/>
    <w:rsid w:val="756F1698"/>
    <w:rsid w:val="757271DD"/>
    <w:rsid w:val="76CB33BC"/>
    <w:rsid w:val="77582943"/>
    <w:rsid w:val="779E1D42"/>
    <w:rsid w:val="780854C8"/>
    <w:rsid w:val="790B5039"/>
    <w:rsid w:val="7A545921"/>
    <w:rsid w:val="7AA71DFC"/>
    <w:rsid w:val="7AF326F1"/>
    <w:rsid w:val="7C315031"/>
    <w:rsid w:val="7C8C4981"/>
    <w:rsid w:val="7CD96594"/>
    <w:rsid w:val="7D4276A8"/>
    <w:rsid w:val="7D65346B"/>
    <w:rsid w:val="7DD24B33"/>
    <w:rsid w:val="7E3043B2"/>
    <w:rsid w:val="7E4D1C9B"/>
    <w:rsid w:val="7E601CAF"/>
    <w:rsid w:val="7E826084"/>
    <w:rsid w:val="7EF97794"/>
    <w:rsid w:val="7F0F464A"/>
    <w:rsid w:val="7F7520D6"/>
    <w:rsid w:val="7FF309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qFormat="1"/>
    <w:lsdException w:name="header" w:qFormat="1"/>
    <w:lsdException w:name="footer" w:qFormat="1"/>
    <w:lsdException w:name="caption" w:semiHidden="1" w:unhideWhenUsed="1" w:qFormat="1"/>
    <w:lsdException w:name="footnote reference"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Body Text 3" w:qFormat="1"/>
    <w:lsdException w:name="Body Text Indent 2" w:qFormat="1"/>
    <w:lsdException w:name="Body Text Indent 3"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HTML Preformatted"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qFormat="1"/>
    <w:lsdException w:name="Table Grid" w:uiPriority="99" w:qFormat="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5">
    <w:name w:val="Normal"/>
    <w:qFormat/>
    <w:rsid w:val="009C4DDC"/>
    <w:pPr>
      <w:widowControl w:val="0"/>
      <w:jc w:val="both"/>
    </w:pPr>
    <w:rPr>
      <w:kern w:val="2"/>
      <w:sz w:val="21"/>
      <w:szCs w:val="24"/>
    </w:rPr>
  </w:style>
  <w:style w:type="paragraph" w:styleId="1">
    <w:name w:val="heading 1"/>
    <w:basedOn w:val="a5"/>
    <w:next w:val="a5"/>
    <w:qFormat/>
    <w:rsid w:val="009C4DDC"/>
    <w:pPr>
      <w:keepNext/>
      <w:spacing w:line="440" w:lineRule="exact"/>
      <w:jc w:val="center"/>
      <w:outlineLvl w:val="0"/>
    </w:pPr>
    <w:rPr>
      <w:sz w:val="28"/>
      <w:szCs w:val="20"/>
    </w:rPr>
  </w:style>
  <w:style w:type="paragraph" w:styleId="2">
    <w:name w:val="heading 2"/>
    <w:basedOn w:val="a5"/>
    <w:next w:val="a5"/>
    <w:qFormat/>
    <w:rsid w:val="009C4DDC"/>
    <w:pPr>
      <w:keepNext/>
      <w:outlineLvl w:val="1"/>
    </w:pPr>
    <w:rPr>
      <w:sz w:val="30"/>
    </w:rPr>
  </w:style>
  <w:style w:type="paragraph" w:styleId="3">
    <w:name w:val="heading 3"/>
    <w:basedOn w:val="a5"/>
    <w:next w:val="a5"/>
    <w:qFormat/>
    <w:rsid w:val="009C4DDC"/>
    <w:pPr>
      <w:keepNext/>
      <w:keepLines/>
      <w:spacing w:before="260" w:after="260" w:line="416" w:lineRule="auto"/>
      <w:outlineLvl w:val="2"/>
    </w:pPr>
    <w:rPr>
      <w:b/>
      <w:bCs/>
      <w:sz w:val="32"/>
      <w:szCs w:val="32"/>
    </w:rPr>
  </w:style>
  <w:style w:type="paragraph" w:styleId="4">
    <w:name w:val="heading 4"/>
    <w:basedOn w:val="a5"/>
    <w:next w:val="a5"/>
    <w:qFormat/>
    <w:rsid w:val="009C4DDC"/>
    <w:pPr>
      <w:keepNext/>
      <w:jc w:val="center"/>
      <w:outlineLvl w:val="3"/>
    </w:pPr>
    <w:rPr>
      <w:rFonts w:ascii="黑体" w:eastAsia="黑体" w:hAnsi="宋体"/>
      <w:b/>
      <w:bCs/>
      <w:color w:val="000000"/>
      <w:sz w:val="28"/>
      <w:szCs w:val="30"/>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annotation text"/>
    <w:basedOn w:val="a5"/>
    <w:qFormat/>
    <w:rsid w:val="009C4DDC"/>
    <w:pPr>
      <w:jc w:val="left"/>
    </w:pPr>
  </w:style>
  <w:style w:type="paragraph" w:styleId="30">
    <w:name w:val="Body Text 3"/>
    <w:basedOn w:val="a5"/>
    <w:qFormat/>
    <w:rsid w:val="009C4DDC"/>
    <w:pPr>
      <w:tabs>
        <w:tab w:val="left" w:pos="9480"/>
      </w:tabs>
      <w:spacing w:line="440" w:lineRule="exact"/>
    </w:pPr>
    <w:rPr>
      <w:rFonts w:ascii="宋体" w:hAnsi="宋体"/>
      <w:color w:val="000000"/>
      <w:sz w:val="24"/>
    </w:rPr>
  </w:style>
  <w:style w:type="paragraph" w:styleId="aa">
    <w:name w:val="Body Text Indent"/>
    <w:basedOn w:val="a5"/>
    <w:qFormat/>
    <w:rsid w:val="009C4DDC"/>
    <w:pPr>
      <w:ind w:firstLine="576"/>
    </w:pPr>
    <w:rPr>
      <w:rFonts w:ascii="仿宋_GB2312" w:eastAsia="仿宋_GB2312"/>
      <w:sz w:val="28"/>
      <w:szCs w:val="20"/>
    </w:rPr>
  </w:style>
  <w:style w:type="paragraph" w:styleId="ab">
    <w:name w:val="Plain Text"/>
    <w:basedOn w:val="a5"/>
    <w:qFormat/>
    <w:rsid w:val="009C4DDC"/>
    <w:rPr>
      <w:rFonts w:ascii="宋体" w:hAnsi="Courier New" w:hint="eastAsia"/>
      <w:szCs w:val="20"/>
    </w:rPr>
  </w:style>
  <w:style w:type="paragraph" w:styleId="ac">
    <w:name w:val="Date"/>
    <w:basedOn w:val="a5"/>
    <w:next w:val="a5"/>
    <w:qFormat/>
    <w:rsid w:val="009C4DDC"/>
    <w:pPr>
      <w:ind w:leftChars="2500" w:left="100"/>
    </w:pPr>
    <w:rPr>
      <w:sz w:val="28"/>
      <w:szCs w:val="20"/>
    </w:rPr>
  </w:style>
  <w:style w:type="paragraph" w:styleId="20">
    <w:name w:val="Body Text Indent 2"/>
    <w:basedOn w:val="a5"/>
    <w:qFormat/>
    <w:rsid w:val="009C4DDC"/>
    <w:pPr>
      <w:ind w:rightChars="-179" w:right="-376" w:firstLineChars="100" w:firstLine="210"/>
    </w:pPr>
    <w:rPr>
      <w:rFonts w:ascii="仿宋_GB2312" w:eastAsia="仿宋_GB2312" w:hAnsi="宋体"/>
      <w:bCs/>
      <w:color w:val="000000"/>
      <w:szCs w:val="18"/>
    </w:rPr>
  </w:style>
  <w:style w:type="paragraph" w:styleId="ad">
    <w:name w:val="Balloon Text"/>
    <w:basedOn w:val="a5"/>
    <w:semiHidden/>
    <w:qFormat/>
    <w:rsid w:val="009C4DDC"/>
    <w:rPr>
      <w:sz w:val="18"/>
      <w:szCs w:val="18"/>
    </w:rPr>
  </w:style>
  <w:style w:type="paragraph" w:styleId="ae">
    <w:name w:val="footer"/>
    <w:basedOn w:val="a5"/>
    <w:qFormat/>
    <w:rsid w:val="009C4DDC"/>
    <w:pPr>
      <w:tabs>
        <w:tab w:val="center" w:pos="4153"/>
        <w:tab w:val="right" w:pos="8306"/>
      </w:tabs>
      <w:snapToGrid w:val="0"/>
      <w:jc w:val="left"/>
    </w:pPr>
    <w:rPr>
      <w:sz w:val="18"/>
      <w:szCs w:val="18"/>
    </w:rPr>
  </w:style>
  <w:style w:type="paragraph" w:styleId="af">
    <w:name w:val="header"/>
    <w:basedOn w:val="a5"/>
    <w:qFormat/>
    <w:rsid w:val="009C4DDC"/>
    <w:pPr>
      <w:pBdr>
        <w:bottom w:val="single" w:sz="6" w:space="1" w:color="auto"/>
      </w:pBdr>
      <w:tabs>
        <w:tab w:val="center" w:pos="4153"/>
        <w:tab w:val="right" w:pos="8306"/>
      </w:tabs>
      <w:snapToGrid w:val="0"/>
      <w:jc w:val="center"/>
    </w:pPr>
    <w:rPr>
      <w:sz w:val="18"/>
      <w:szCs w:val="18"/>
    </w:rPr>
  </w:style>
  <w:style w:type="paragraph" w:styleId="af0">
    <w:name w:val="footnote text"/>
    <w:basedOn w:val="a5"/>
    <w:qFormat/>
    <w:rsid w:val="009C4DDC"/>
    <w:pPr>
      <w:snapToGrid w:val="0"/>
      <w:jc w:val="left"/>
    </w:pPr>
    <w:rPr>
      <w:sz w:val="18"/>
    </w:rPr>
  </w:style>
  <w:style w:type="paragraph" w:styleId="31">
    <w:name w:val="Body Text Indent 3"/>
    <w:basedOn w:val="a5"/>
    <w:qFormat/>
    <w:rsid w:val="009C4DDC"/>
    <w:pPr>
      <w:spacing w:line="360" w:lineRule="auto"/>
      <w:ind w:firstLine="480"/>
    </w:pPr>
    <w:rPr>
      <w:rFonts w:ascii="宋体" w:hAnsi="宋体"/>
      <w:sz w:val="24"/>
    </w:rPr>
  </w:style>
  <w:style w:type="paragraph" w:styleId="HTML">
    <w:name w:val="HTML Preformatted"/>
    <w:basedOn w:val="a5"/>
    <w:link w:val="HTMLChar"/>
    <w:uiPriority w:val="99"/>
    <w:unhideWhenUsed/>
    <w:qFormat/>
    <w:rsid w:val="009C4D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1">
    <w:name w:val="Normal (Web)"/>
    <w:basedOn w:val="a5"/>
    <w:qFormat/>
    <w:rsid w:val="009C4DDC"/>
    <w:pPr>
      <w:widowControl/>
      <w:spacing w:before="100" w:beforeAutospacing="1" w:after="100" w:afterAutospacing="1"/>
      <w:jc w:val="left"/>
    </w:pPr>
    <w:rPr>
      <w:rFonts w:ascii="宋体" w:hAnsi="宋体"/>
      <w:kern w:val="0"/>
      <w:sz w:val="24"/>
    </w:rPr>
  </w:style>
  <w:style w:type="paragraph" w:styleId="af2">
    <w:name w:val="Title"/>
    <w:basedOn w:val="a5"/>
    <w:next w:val="a5"/>
    <w:link w:val="Char"/>
    <w:qFormat/>
    <w:rsid w:val="009C4DDC"/>
    <w:pPr>
      <w:tabs>
        <w:tab w:val="left" w:pos="9480"/>
      </w:tabs>
      <w:spacing w:line="440" w:lineRule="exact"/>
      <w:ind w:leftChars="346" w:left="727"/>
    </w:pPr>
    <w:rPr>
      <w:rFonts w:eastAsia="楷体_GB2312"/>
      <w:color w:val="000000"/>
      <w:sz w:val="24"/>
    </w:rPr>
  </w:style>
  <w:style w:type="table" w:styleId="af3">
    <w:name w:val="Table Grid"/>
    <w:basedOn w:val="a7"/>
    <w:uiPriority w:val="99"/>
    <w:qFormat/>
    <w:rsid w:val="009C4DD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page number"/>
    <w:basedOn w:val="a6"/>
    <w:qFormat/>
    <w:rsid w:val="009C4DDC"/>
  </w:style>
  <w:style w:type="character" w:styleId="af5">
    <w:name w:val="footnote reference"/>
    <w:basedOn w:val="a6"/>
    <w:qFormat/>
    <w:rsid w:val="009C4DDC"/>
    <w:rPr>
      <w:vertAlign w:val="superscript"/>
    </w:rPr>
  </w:style>
  <w:style w:type="character" w:customStyle="1" w:styleId="HTMLChar">
    <w:name w:val="HTML 预设格式 Char"/>
    <w:basedOn w:val="a6"/>
    <w:link w:val="HTML"/>
    <w:uiPriority w:val="99"/>
    <w:qFormat/>
    <w:rsid w:val="009C4DDC"/>
    <w:rPr>
      <w:rFonts w:ascii="宋体" w:hAnsi="宋体" w:cs="宋体"/>
      <w:sz w:val="24"/>
      <w:szCs w:val="24"/>
    </w:rPr>
  </w:style>
  <w:style w:type="character" w:customStyle="1" w:styleId="Char">
    <w:name w:val="标题 Char"/>
    <w:link w:val="af2"/>
    <w:qFormat/>
    <w:rsid w:val="009C4DDC"/>
    <w:rPr>
      <w:rFonts w:eastAsia="楷体_GB2312"/>
      <w:color w:val="000000"/>
      <w:kern w:val="2"/>
      <w:sz w:val="24"/>
      <w:szCs w:val="24"/>
    </w:rPr>
  </w:style>
  <w:style w:type="character" w:customStyle="1" w:styleId="font11">
    <w:name w:val="font11"/>
    <w:basedOn w:val="a6"/>
    <w:qFormat/>
    <w:rsid w:val="009C4DDC"/>
    <w:rPr>
      <w:rFonts w:ascii="宋体" w:eastAsia="宋体" w:hAnsi="宋体" w:cs="宋体" w:hint="eastAsia"/>
      <w:color w:val="000000"/>
      <w:sz w:val="24"/>
      <w:szCs w:val="24"/>
      <w:u w:val="none"/>
    </w:rPr>
  </w:style>
  <w:style w:type="character" w:customStyle="1" w:styleId="font01">
    <w:name w:val="font01"/>
    <w:basedOn w:val="a6"/>
    <w:qFormat/>
    <w:rsid w:val="009C4DDC"/>
    <w:rPr>
      <w:rFonts w:ascii="宋体" w:eastAsia="宋体" w:hAnsi="宋体" w:cs="宋体" w:hint="eastAsia"/>
      <w:color w:val="000000"/>
      <w:sz w:val="24"/>
      <w:szCs w:val="24"/>
      <w:u w:val="none"/>
      <w:vertAlign w:val="subscript"/>
    </w:rPr>
  </w:style>
  <w:style w:type="paragraph" w:customStyle="1" w:styleId="af6">
    <w:name w:val="缩进正文"/>
    <w:basedOn w:val="a5"/>
    <w:qFormat/>
    <w:rsid w:val="009C4DDC"/>
    <w:pPr>
      <w:spacing w:line="440" w:lineRule="exact"/>
      <w:ind w:firstLineChars="200" w:firstLine="200"/>
      <w:jc w:val="left"/>
    </w:pPr>
    <w:rPr>
      <w:rFonts w:cs="宋体"/>
      <w:sz w:val="24"/>
      <w:szCs w:val="20"/>
    </w:rPr>
  </w:style>
  <w:style w:type="paragraph" w:customStyle="1" w:styleId="Default">
    <w:name w:val="Default"/>
    <w:qFormat/>
    <w:rsid w:val="009C4DDC"/>
    <w:pPr>
      <w:widowControl w:val="0"/>
      <w:autoSpaceDE w:val="0"/>
      <w:autoSpaceDN w:val="0"/>
      <w:adjustRightInd w:val="0"/>
    </w:pPr>
    <w:rPr>
      <w:rFonts w:ascii="Arial" w:hAnsi="Arial" w:cs="Arial"/>
      <w:color w:val="000000"/>
      <w:sz w:val="24"/>
      <w:szCs w:val="24"/>
    </w:rPr>
  </w:style>
  <w:style w:type="paragraph" w:customStyle="1" w:styleId="af7">
    <w:name w:val="段"/>
    <w:qFormat/>
    <w:rsid w:val="009C4DDC"/>
    <w:pPr>
      <w:tabs>
        <w:tab w:val="center" w:pos="4201"/>
        <w:tab w:val="right" w:leader="dot" w:pos="9298"/>
      </w:tabs>
      <w:autoSpaceDE w:val="0"/>
      <w:autoSpaceDN w:val="0"/>
      <w:ind w:firstLineChars="200" w:firstLine="420"/>
      <w:jc w:val="both"/>
    </w:pPr>
    <w:rPr>
      <w:rFonts w:ascii="宋体"/>
      <w:sz w:val="21"/>
      <w:szCs w:val="22"/>
    </w:rPr>
  </w:style>
  <w:style w:type="paragraph" w:customStyle="1" w:styleId="a0">
    <w:name w:val="一级条标题"/>
    <w:next w:val="af7"/>
    <w:qFormat/>
    <w:rsid w:val="009C4DDC"/>
    <w:pPr>
      <w:numPr>
        <w:ilvl w:val="1"/>
        <w:numId w:val="1"/>
      </w:numPr>
      <w:spacing w:beforeLines="50" w:afterLines="50"/>
      <w:outlineLvl w:val="2"/>
    </w:pPr>
    <w:rPr>
      <w:rFonts w:ascii="黑体" w:eastAsia="黑体"/>
      <w:sz w:val="21"/>
      <w:szCs w:val="21"/>
    </w:rPr>
  </w:style>
  <w:style w:type="paragraph" w:customStyle="1" w:styleId="a">
    <w:name w:val="章标题"/>
    <w:next w:val="af7"/>
    <w:qFormat/>
    <w:rsid w:val="009C4DDC"/>
    <w:pPr>
      <w:numPr>
        <w:numId w:val="1"/>
      </w:numPr>
      <w:spacing w:beforeLines="100" w:afterLines="100"/>
      <w:jc w:val="both"/>
      <w:outlineLvl w:val="1"/>
    </w:pPr>
    <w:rPr>
      <w:rFonts w:ascii="黑体" w:eastAsia="黑体"/>
      <w:sz w:val="21"/>
      <w:szCs w:val="22"/>
    </w:rPr>
  </w:style>
  <w:style w:type="paragraph" w:customStyle="1" w:styleId="a2">
    <w:name w:val="附录表标题"/>
    <w:basedOn w:val="a5"/>
    <w:next w:val="af7"/>
    <w:qFormat/>
    <w:rsid w:val="009C4DDC"/>
    <w:pPr>
      <w:numPr>
        <w:ilvl w:val="1"/>
        <w:numId w:val="2"/>
      </w:numPr>
      <w:tabs>
        <w:tab w:val="left" w:pos="180"/>
      </w:tabs>
      <w:spacing w:beforeLines="50" w:afterLines="50"/>
      <w:ind w:left="0" w:firstLine="0"/>
      <w:jc w:val="center"/>
    </w:pPr>
    <w:rPr>
      <w:rFonts w:ascii="黑体" w:eastAsia="黑体"/>
      <w:szCs w:val="21"/>
    </w:rPr>
  </w:style>
  <w:style w:type="paragraph" w:customStyle="1" w:styleId="a1">
    <w:name w:val="二级条标题"/>
    <w:basedOn w:val="a0"/>
    <w:next w:val="af7"/>
    <w:qFormat/>
    <w:rsid w:val="009C4DDC"/>
    <w:pPr>
      <w:numPr>
        <w:ilvl w:val="2"/>
      </w:numPr>
      <w:spacing w:beforeLines="0" w:afterLines="0"/>
      <w:outlineLvl w:val="3"/>
    </w:pPr>
  </w:style>
  <w:style w:type="paragraph" w:customStyle="1" w:styleId="a3">
    <w:name w:val="附录标识"/>
    <w:basedOn w:val="a5"/>
    <w:next w:val="af7"/>
    <w:qFormat/>
    <w:rsid w:val="009C4DDC"/>
    <w:pPr>
      <w:keepNext/>
      <w:widowControl/>
      <w:numPr>
        <w:numId w:val="3"/>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tgt2">
    <w:name w:val="tgt2"/>
    <w:basedOn w:val="a5"/>
    <w:qFormat/>
    <w:rsid w:val="009C4DDC"/>
    <w:pPr>
      <w:widowControl/>
      <w:spacing w:after="150" w:line="360" w:lineRule="auto"/>
      <w:jc w:val="left"/>
    </w:pPr>
    <w:rPr>
      <w:rFonts w:ascii="宋体" w:hAnsi="宋体" w:cs="宋体"/>
      <w:b/>
      <w:bCs/>
      <w:kern w:val="0"/>
      <w:sz w:val="36"/>
      <w:szCs w:val="36"/>
    </w:rPr>
  </w:style>
  <w:style w:type="paragraph" w:customStyle="1" w:styleId="a4">
    <w:name w:val="注："/>
    <w:next w:val="af7"/>
    <w:qFormat/>
    <w:rsid w:val="009C4DDC"/>
    <w:pPr>
      <w:widowControl w:val="0"/>
      <w:numPr>
        <w:numId w:val="4"/>
      </w:numPr>
      <w:autoSpaceDE w:val="0"/>
      <w:autoSpaceDN w:val="0"/>
      <w:jc w:val="both"/>
    </w:pPr>
    <w:rPr>
      <w:rFonts w:ascii="宋体"/>
      <w:sz w:val="18"/>
      <w:szCs w:val="18"/>
    </w:rPr>
  </w:style>
  <w:style w:type="paragraph" w:customStyle="1" w:styleId="10">
    <w:name w:val="修订1"/>
    <w:hidden/>
    <w:uiPriority w:val="99"/>
    <w:semiHidden/>
    <w:qFormat/>
    <w:rsid w:val="009C4DDC"/>
    <w:rPr>
      <w:kern w:val="2"/>
      <w:sz w:val="21"/>
      <w:szCs w:val="24"/>
    </w:rPr>
  </w:style>
  <w:style w:type="paragraph" w:customStyle="1" w:styleId="af8">
    <w:name w:val="标准书眉_奇数页"/>
    <w:next w:val="a5"/>
    <w:uiPriority w:val="99"/>
    <w:qFormat/>
    <w:rsid w:val="009C4DDC"/>
    <w:pPr>
      <w:tabs>
        <w:tab w:val="center" w:pos="4154"/>
        <w:tab w:val="right" w:pos="8306"/>
      </w:tabs>
      <w:spacing w:after="220"/>
      <w:jc w:val="right"/>
    </w:pPr>
    <w:rPr>
      <w:rFonts w:ascii="黑体" w:eastAsia="黑体"/>
      <w:sz w:val="21"/>
      <w:szCs w:val="21"/>
    </w:rPr>
  </w:style>
  <w:style w:type="paragraph" w:customStyle="1" w:styleId="af9">
    <w:name w:val="标准书脚_偶数页"/>
    <w:qFormat/>
    <w:rsid w:val="009C4DDC"/>
    <w:pPr>
      <w:spacing w:before="120"/>
      <w:ind w:left="221"/>
    </w:pPr>
    <w:rPr>
      <w:rFonts w:ascii="宋体"/>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emf"/><Relationship Id="rId18" Type="http://schemas.openxmlformats.org/officeDocument/2006/relationships/footer" Target="footer4.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1.bin"/></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13</Pages>
  <Words>691</Words>
  <Characters>3942</Characters>
  <Application>Microsoft Office Word</Application>
  <DocSecurity>0</DocSecurity>
  <Lines>32</Lines>
  <Paragraphs>9</Paragraphs>
  <ScaleCrop>false</ScaleCrop>
  <Company>CQJL Institute</Company>
  <LinksUpToDate>false</LinksUpToDate>
  <CharactersWithSpaces>4624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JJF</dc:title>
  <dc:creator>DYQ</dc:creator>
  <cp:lastModifiedBy>Microsoft</cp:lastModifiedBy>
  <cp:revision>171</cp:revision>
  <cp:lastPrinted>2017-10-12T03:18:00Z</cp:lastPrinted>
  <dcterms:created xsi:type="dcterms:W3CDTF">2020-10-16T02:00:00Z</dcterms:created>
  <dcterms:modified xsi:type="dcterms:W3CDTF">2023-02-02T03:02:00Z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5C0D04D2639F43BBB33D69E661BC6BDA</vt:lpwstr>
  </property>
</Properties>
</file>